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E182D" w14:textId="6B48C3D7" w:rsidR="007F6F18" w:rsidRPr="00F326F2" w:rsidRDefault="00A93663" w:rsidP="00F326F2">
      <w:pPr>
        <w:pStyle w:val="Tytu"/>
        <w:rPr>
          <w:rFonts w:ascii="Arial" w:eastAsia="Calibri Light" w:hAnsi="Arial" w:cs="Arial"/>
          <w:sz w:val="24"/>
          <w:szCs w:val="24"/>
        </w:rPr>
      </w:pPr>
      <w:r w:rsidRPr="00F326F2">
        <w:rPr>
          <w:rFonts w:ascii="Arial" w:eastAsia="Calibri Light" w:hAnsi="Arial" w:cs="Arial"/>
          <w:sz w:val="24"/>
          <w:szCs w:val="24"/>
        </w:rPr>
        <w:t>UMOWA</w:t>
      </w:r>
    </w:p>
    <w:p w14:paraId="69222A45" w14:textId="77777777" w:rsidR="007F6F18" w:rsidRPr="00F326F2" w:rsidRDefault="00A93663">
      <w:pPr>
        <w:pStyle w:val="Tytu"/>
        <w:rPr>
          <w:rFonts w:ascii="Arial" w:eastAsia="Calibri Light" w:hAnsi="Arial" w:cs="Arial"/>
          <w:sz w:val="24"/>
          <w:szCs w:val="24"/>
        </w:rPr>
      </w:pPr>
      <w:r w:rsidRPr="00F326F2">
        <w:rPr>
          <w:rFonts w:ascii="Arial" w:eastAsia="Calibri Light" w:hAnsi="Arial" w:cs="Arial"/>
          <w:sz w:val="24"/>
          <w:szCs w:val="24"/>
        </w:rPr>
        <w:t>(</w:t>
      </w:r>
      <w:proofErr w:type="spellStart"/>
      <w:r w:rsidRPr="00F326F2">
        <w:rPr>
          <w:rFonts w:ascii="Arial" w:eastAsia="Calibri Light" w:hAnsi="Arial" w:cs="Arial"/>
          <w:sz w:val="24"/>
          <w:szCs w:val="24"/>
        </w:rPr>
        <w:t>zwana</w:t>
      </w:r>
      <w:proofErr w:type="spellEnd"/>
      <w:r w:rsidRPr="00F326F2">
        <w:rPr>
          <w:rFonts w:ascii="Arial" w:eastAsia="Calibri Light" w:hAnsi="Arial" w:cs="Arial"/>
          <w:sz w:val="24"/>
          <w:szCs w:val="24"/>
        </w:rPr>
        <w:t xml:space="preserve"> </w:t>
      </w:r>
      <w:proofErr w:type="spellStart"/>
      <w:r w:rsidRPr="00F326F2">
        <w:rPr>
          <w:rFonts w:ascii="Arial" w:eastAsia="Calibri Light" w:hAnsi="Arial" w:cs="Arial"/>
          <w:sz w:val="24"/>
          <w:szCs w:val="24"/>
        </w:rPr>
        <w:t>dalej</w:t>
      </w:r>
      <w:proofErr w:type="spellEnd"/>
      <w:r w:rsidRPr="00F326F2">
        <w:rPr>
          <w:rFonts w:ascii="Arial" w:eastAsia="Calibri Light" w:hAnsi="Arial" w:cs="Arial"/>
          <w:sz w:val="24"/>
          <w:szCs w:val="24"/>
        </w:rPr>
        <w:t>: „</w:t>
      </w:r>
      <w:proofErr w:type="spellStart"/>
      <w:r w:rsidRPr="00F326F2">
        <w:rPr>
          <w:rFonts w:ascii="Arial" w:eastAsia="Calibri Light" w:hAnsi="Arial" w:cs="Arial"/>
          <w:sz w:val="24"/>
          <w:szCs w:val="24"/>
        </w:rPr>
        <w:t>Umową</w:t>
      </w:r>
      <w:proofErr w:type="spellEnd"/>
      <w:r w:rsidRPr="00F326F2">
        <w:rPr>
          <w:rFonts w:ascii="Arial" w:eastAsia="Calibri Light" w:hAnsi="Arial" w:cs="Arial"/>
          <w:sz w:val="24"/>
          <w:szCs w:val="24"/>
        </w:rPr>
        <w:t>”)</w:t>
      </w:r>
    </w:p>
    <w:p w14:paraId="5EBC948C" w14:textId="77777777" w:rsidR="007F6F18" w:rsidRPr="00F326F2" w:rsidRDefault="007F6F18">
      <w:pPr>
        <w:pStyle w:val="Tytu"/>
        <w:jc w:val="left"/>
        <w:rPr>
          <w:rFonts w:ascii="Arial" w:eastAsia="Calibri Light" w:hAnsi="Arial" w:cs="Arial"/>
          <w:sz w:val="24"/>
          <w:szCs w:val="24"/>
        </w:rPr>
      </w:pPr>
    </w:p>
    <w:p w14:paraId="039BA5E4" w14:textId="53455165" w:rsidR="007F6F18" w:rsidRPr="00F326F2" w:rsidRDefault="00A93663">
      <w:pPr>
        <w:jc w:val="both"/>
        <w:rPr>
          <w:rFonts w:ascii="Arial" w:eastAsia="Calibri Light" w:hAnsi="Arial" w:cs="Arial"/>
        </w:rPr>
      </w:pPr>
      <w:r w:rsidRPr="00F326F2">
        <w:rPr>
          <w:rFonts w:ascii="Arial" w:eastAsia="Calibri Light" w:hAnsi="Arial" w:cs="Arial"/>
        </w:rPr>
        <w:t>zawarta dnia ………………………………..r</w:t>
      </w:r>
      <w:r w:rsidR="000F32BC">
        <w:rPr>
          <w:rFonts w:ascii="Arial" w:eastAsia="Calibri Light" w:hAnsi="Arial" w:cs="Arial"/>
        </w:rPr>
        <w:t>.</w:t>
      </w:r>
      <w:r w:rsidRPr="00F326F2">
        <w:rPr>
          <w:rFonts w:ascii="Arial" w:eastAsia="Calibri Light" w:hAnsi="Arial" w:cs="Arial"/>
        </w:rPr>
        <w:t xml:space="preserve"> w Poznaniu pomiędzy:</w:t>
      </w:r>
    </w:p>
    <w:p w14:paraId="0537C5F1" w14:textId="77777777" w:rsidR="007F6F18" w:rsidRPr="00F326F2" w:rsidRDefault="007F6F18">
      <w:pPr>
        <w:jc w:val="both"/>
        <w:rPr>
          <w:rFonts w:ascii="Arial" w:eastAsia="Calibri Light" w:hAnsi="Arial" w:cs="Arial"/>
        </w:rPr>
      </w:pPr>
    </w:p>
    <w:p w14:paraId="47B1652C" w14:textId="72F21059" w:rsidR="007F6F18" w:rsidRDefault="00A93663">
      <w:pPr>
        <w:jc w:val="both"/>
        <w:rPr>
          <w:rFonts w:ascii="Arial" w:hAnsi="Arial" w:cs="Arial"/>
          <w:sz w:val="20"/>
        </w:rPr>
      </w:pPr>
      <w:r w:rsidRPr="00F326F2">
        <w:rPr>
          <w:rFonts w:ascii="Arial" w:eastAsia="Calibri Light" w:hAnsi="Arial" w:cs="Arial"/>
          <w:b/>
          <w:bCs/>
          <w:lang w:val="de-DE"/>
        </w:rPr>
        <w:t>AQUANET S</w:t>
      </w:r>
      <w:r w:rsidR="005C5786">
        <w:rPr>
          <w:rFonts w:ascii="Arial" w:eastAsia="Calibri Light" w:hAnsi="Arial" w:cs="Arial"/>
          <w:b/>
          <w:bCs/>
          <w:lang w:val="de-DE"/>
        </w:rPr>
        <w:t>.</w:t>
      </w:r>
      <w:r w:rsidRPr="00F326F2">
        <w:rPr>
          <w:rFonts w:ascii="Arial" w:eastAsia="Calibri Light" w:hAnsi="Arial" w:cs="Arial"/>
          <w:b/>
          <w:bCs/>
          <w:lang w:val="de-DE"/>
        </w:rPr>
        <w:t>A</w:t>
      </w:r>
      <w:r w:rsidR="005C5786">
        <w:rPr>
          <w:rFonts w:ascii="Arial" w:eastAsia="Calibri Light" w:hAnsi="Arial" w:cs="Arial"/>
          <w:b/>
          <w:bCs/>
          <w:lang w:val="de-DE"/>
        </w:rPr>
        <w:t>.</w:t>
      </w:r>
      <w:r w:rsidRPr="00F326F2">
        <w:rPr>
          <w:rFonts w:ascii="Arial" w:eastAsia="Calibri Light" w:hAnsi="Arial" w:cs="Arial"/>
          <w:b/>
          <w:bCs/>
          <w:lang w:val="de-DE"/>
        </w:rPr>
        <w:t>,</w:t>
      </w:r>
      <w:r w:rsidRPr="00F326F2">
        <w:rPr>
          <w:rFonts w:ascii="Arial" w:eastAsia="Calibri Light" w:hAnsi="Arial" w:cs="Arial"/>
        </w:rPr>
        <w:t xml:space="preserve"> z siedzibą w Poznaniu, przy ul. Dolna Wilda 126, wpisaną do rejestru </w:t>
      </w:r>
      <w:proofErr w:type="spellStart"/>
      <w:r w:rsidRPr="00F326F2">
        <w:rPr>
          <w:rFonts w:ascii="Arial" w:eastAsia="Calibri Light" w:hAnsi="Arial" w:cs="Arial"/>
        </w:rPr>
        <w:t>przedsiębiorc</w:t>
      </w:r>
      <w:proofErr w:type="spellEnd"/>
      <w:r w:rsidRPr="00F326F2">
        <w:rPr>
          <w:rFonts w:ascii="Arial" w:eastAsia="Calibri Light" w:hAnsi="Arial" w:cs="Arial"/>
          <w:lang w:val="es-ES_tradnl"/>
        </w:rPr>
        <w:t>ó</w:t>
      </w:r>
      <w:r w:rsidRPr="00F326F2">
        <w:rPr>
          <w:rFonts w:ascii="Arial" w:eastAsia="Calibri Light" w:hAnsi="Arial" w:cs="Arial"/>
        </w:rPr>
        <w:t>w Krajowego Rejestru Sądowego prowadzonego przez Sąd Rejonowy Poznań – Nowe Miasto i Wilda, VIII Wydział Gospodarczy Krajowego Rejestru Sądowego pod numerem KRS 0000234819, NIP 7770003274, REGON 630999119,</w:t>
      </w:r>
      <w:r w:rsidR="00AE27F6">
        <w:rPr>
          <w:rFonts w:ascii="Arial" w:eastAsia="Calibri Light" w:hAnsi="Arial" w:cs="Arial"/>
        </w:rPr>
        <w:t xml:space="preserve"> kapitał zakładowy </w:t>
      </w:r>
      <w:r w:rsidR="00AE27F6" w:rsidRPr="00F326F2">
        <w:rPr>
          <w:rFonts w:ascii="Arial" w:eastAsia="Calibri Light" w:hAnsi="Arial" w:cs="Arial"/>
        </w:rPr>
        <w:t>1.121.290.222,00 zł (w całości opłacony)</w:t>
      </w:r>
      <w:r w:rsidR="00AE27F6">
        <w:rPr>
          <w:rFonts w:ascii="Arial" w:eastAsia="Calibri Light" w:hAnsi="Arial" w:cs="Arial"/>
        </w:rPr>
        <w:t>;</w:t>
      </w:r>
    </w:p>
    <w:p w14:paraId="7B04B2BF" w14:textId="77777777" w:rsidR="00AE27F6" w:rsidRPr="00F326F2" w:rsidRDefault="00AE27F6">
      <w:pPr>
        <w:jc w:val="both"/>
        <w:rPr>
          <w:rFonts w:ascii="Arial" w:hAnsi="Arial" w:cs="Arial"/>
          <w:sz w:val="20"/>
        </w:rPr>
      </w:pPr>
    </w:p>
    <w:p w14:paraId="7B8332C8" w14:textId="77777777" w:rsidR="007F6F18" w:rsidRPr="00F326F2" w:rsidRDefault="00A93663">
      <w:pPr>
        <w:jc w:val="both"/>
        <w:rPr>
          <w:rFonts w:ascii="Arial" w:eastAsia="Calibri Light" w:hAnsi="Arial" w:cs="Arial"/>
        </w:rPr>
      </w:pPr>
      <w:r w:rsidRPr="00F326F2">
        <w:rPr>
          <w:rFonts w:ascii="Arial" w:eastAsia="Calibri Light" w:hAnsi="Arial" w:cs="Arial"/>
        </w:rPr>
        <w:t>reprezentowaną przez:</w:t>
      </w:r>
    </w:p>
    <w:p w14:paraId="73400EC6" w14:textId="4FA8762C" w:rsidR="007F6F18" w:rsidRPr="00F326F2" w:rsidRDefault="00A93663">
      <w:pPr>
        <w:jc w:val="both"/>
        <w:rPr>
          <w:rFonts w:ascii="Arial" w:eastAsia="Calibri Light" w:hAnsi="Arial" w:cs="Arial"/>
        </w:rPr>
      </w:pPr>
      <w:r w:rsidRPr="00F326F2">
        <w:rPr>
          <w:rFonts w:ascii="Arial" w:eastAsia="Calibri Light" w:hAnsi="Arial" w:cs="Arial"/>
          <w:lang w:val="it-IT"/>
        </w:rPr>
        <w:t xml:space="preserve">1. </w:t>
      </w:r>
    </w:p>
    <w:p w14:paraId="7B83C653" w14:textId="3AD31A65" w:rsidR="007F6F18" w:rsidRPr="00F326F2" w:rsidRDefault="00A93663">
      <w:pPr>
        <w:jc w:val="both"/>
        <w:rPr>
          <w:rFonts w:ascii="Arial" w:eastAsia="Calibri Light" w:hAnsi="Arial" w:cs="Arial"/>
        </w:rPr>
      </w:pPr>
      <w:r w:rsidRPr="00F326F2">
        <w:rPr>
          <w:rFonts w:ascii="Arial" w:eastAsia="Calibri Light" w:hAnsi="Arial" w:cs="Arial"/>
        </w:rPr>
        <w:t xml:space="preserve">2. </w:t>
      </w:r>
    </w:p>
    <w:p w14:paraId="095C5CDC" w14:textId="77777777" w:rsidR="007F6F18" w:rsidRPr="00F326F2" w:rsidRDefault="007F6F18">
      <w:pPr>
        <w:jc w:val="both"/>
        <w:rPr>
          <w:rFonts w:ascii="Arial" w:eastAsia="Calibri Light" w:hAnsi="Arial" w:cs="Arial"/>
        </w:rPr>
      </w:pPr>
    </w:p>
    <w:p w14:paraId="37631D65" w14:textId="77777777" w:rsidR="007F6F18" w:rsidRPr="00F326F2" w:rsidRDefault="00A93663">
      <w:pPr>
        <w:jc w:val="both"/>
        <w:rPr>
          <w:rFonts w:ascii="Arial" w:eastAsia="Calibri Light" w:hAnsi="Arial" w:cs="Arial"/>
        </w:rPr>
      </w:pPr>
      <w:r w:rsidRPr="00F326F2">
        <w:rPr>
          <w:rFonts w:ascii="Arial" w:eastAsia="Calibri Light" w:hAnsi="Arial" w:cs="Arial"/>
        </w:rPr>
        <w:t>zwaną dalej „</w:t>
      </w:r>
      <w:r w:rsidRPr="00F326F2">
        <w:rPr>
          <w:rFonts w:ascii="Arial" w:eastAsia="Calibri Light" w:hAnsi="Arial" w:cs="Arial"/>
          <w:i/>
          <w:iCs/>
        </w:rPr>
        <w:t>Zamawiającym”</w:t>
      </w:r>
    </w:p>
    <w:p w14:paraId="706B6B61" w14:textId="77777777" w:rsidR="007F6F18" w:rsidRPr="00F326F2" w:rsidRDefault="007F6F18">
      <w:pPr>
        <w:jc w:val="both"/>
        <w:rPr>
          <w:rFonts w:ascii="Arial" w:eastAsia="Calibri Light" w:hAnsi="Arial" w:cs="Arial"/>
        </w:rPr>
      </w:pPr>
    </w:p>
    <w:p w14:paraId="64035136" w14:textId="77777777" w:rsidR="007F6F18" w:rsidRPr="00F326F2" w:rsidRDefault="00A93663">
      <w:pPr>
        <w:jc w:val="both"/>
        <w:rPr>
          <w:rFonts w:ascii="Arial" w:eastAsia="Calibri Light" w:hAnsi="Arial" w:cs="Arial"/>
        </w:rPr>
      </w:pPr>
      <w:r w:rsidRPr="00F326F2">
        <w:rPr>
          <w:rFonts w:ascii="Arial" w:eastAsia="Calibri Light" w:hAnsi="Arial" w:cs="Arial"/>
        </w:rPr>
        <w:t>a</w:t>
      </w:r>
    </w:p>
    <w:p w14:paraId="6E4F70E3" w14:textId="311B554D" w:rsidR="007F6F18" w:rsidRPr="00F326F2" w:rsidRDefault="00B36C15">
      <w:pPr>
        <w:jc w:val="both"/>
        <w:rPr>
          <w:rFonts w:ascii="Arial" w:eastAsia="Calibri Light" w:hAnsi="Arial" w:cs="Arial"/>
        </w:rPr>
      </w:pPr>
      <w:r w:rsidRPr="00F326F2">
        <w:rPr>
          <w:rFonts w:ascii="Arial" w:eastAsia="Calibri Light" w:hAnsi="Arial" w:cs="Arial"/>
        </w:rPr>
        <w:t>………………………………………………….</w:t>
      </w:r>
    </w:p>
    <w:p w14:paraId="44D6D8D7" w14:textId="77777777" w:rsidR="007F6F18" w:rsidRPr="00F326F2" w:rsidRDefault="00A93663">
      <w:pPr>
        <w:jc w:val="both"/>
        <w:rPr>
          <w:rFonts w:ascii="Arial" w:eastAsia="Calibri Light" w:hAnsi="Arial" w:cs="Arial"/>
        </w:rPr>
      </w:pPr>
      <w:r w:rsidRPr="00F326F2">
        <w:rPr>
          <w:rFonts w:ascii="Arial" w:eastAsia="Calibri Light" w:hAnsi="Arial" w:cs="Arial"/>
        </w:rPr>
        <w:t>reprezentowaną przez</w:t>
      </w:r>
    </w:p>
    <w:p w14:paraId="01498DD8" w14:textId="5A91DA22" w:rsidR="007F6F18" w:rsidRPr="00F326F2" w:rsidRDefault="00B36C15">
      <w:pPr>
        <w:jc w:val="both"/>
        <w:rPr>
          <w:rFonts w:ascii="Arial" w:eastAsia="Calibri Light" w:hAnsi="Arial" w:cs="Arial"/>
        </w:rPr>
      </w:pPr>
      <w:r w:rsidRPr="00F326F2">
        <w:rPr>
          <w:rFonts w:ascii="Arial" w:eastAsia="Calibri Light" w:hAnsi="Arial" w:cs="Arial"/>
        </w:rPr>
        <w:t>…………………………….</w:t>
      </w:r>
    </w:p>
    <w:p w14:paraId="7DD353DC" w14:textId="77777777" w:rsidR="007F6F18" w:rsidRPr="00F326F2" w:rsidRDefault="007F6F18">
      <w:pPr>
        <w:jc w:val="both"/>
        <w:rPr>
          <w:rFonts w:ascii="Arial" w:eastAsia="Calibri Light" w:hAnsi="Arial" w:cs="Arial"/>
        </w:rPr>
      </w:pPr>
    </w:p>
    <w:p w14:paraId="2F450833" w14:textId="77777777" w:rsidR="007F6F18" w:rsidRPr="00F326F2" w:rsidRDefault="00A93663">
      <w:pPr>
        <w:jc w:val="both"/>
        <w:rPr>
          <w:rFonts w:ascii="Arial" w:eastAsia="Calibri Light" w:hAnsi="Arial" w:cs="Arial"/>
          <w:i/>
          <w:iCs/>
        </w:rPr>
      </w:pPr>
      <w:r w:rsidRPr="00F326F2">
        <w:rPr>
          <w:rFonts w:ascii="Arial" w:eastAsia="Calibri Light" w:hAnsi="Arial" w:cs="Arial"/>
        </w:rPr>
        <w:t>zwanym dalej „</w:t>
      </w:r>
      <w:r w:rsidRPr="00F326F2">
        <w:rPr>
          <w:rFonts w:ascii="Arial" w:eastAsia="Calibri Light" w:hAnsi="Arial" w:cs="Arial"/>
          <w:i/>
          <w:iCs/>
        </w:rPr>
        <w:t>Wykonawcą”</w:t>
      </w:r>
    </w:p>
    <w:p w14:paraId="0658537D" w14:textId="77777777" w:rsidR="007F6F18" w:rsidRPr="00F326F2" w:rsidRDefault="007F6F18">
      <w:pPr>
        <w:jc w:val="both"/>
        <w:rPr>
          <w:rFonts w:ascii="Arial" w:eastAsia="Calibri Light" w:hAnsi="Arial" w:cs="Arial"/>
        </w:rPr>
      </w:pPr>
    </w:p>
    <w:p w14:paraId="0587966A" w14:textId="77777777" w:rsidR="007F6F18" w:rsidRPr="00F326F2" w:rsidRDefault="007F6F18">
      <w:pPr>
        <w:jc w:val="both"/>
        <w:rPr>
          <w:rFonts w:ascii="Arial" w:eastAsia="Calibri Light" w:hAnsi="Arial" w:cs="Arial"/>
        </w:rPr>
      </w:pPr>
    </w:p>
    <w:p w14:paraId="3DA2163B" w14:textId="77777777" w:rsidR="007F6F18" w:rsidRPr="00F326F2" w:rsidRDefault="00A93663">
      <w:pPr>
        <w:jc w:val="both"/>
        <w:rPr>
          <w:rFonts w:ascii="Arial" w:eastAsia="Calibri Light" w:hAnsi="Arial" w:cs="Arial"/>
        </w:rPr>
      </w:pPr>
      <w:r w:rsidRPr="00F326F2">
        <w:rPr>
          <w:rFonts w:ascii="Arial" w:eastAsia="Calibri Light" w:hAnsi="Arial" w:cs="Arial"/>
        </w:rPr>
        <w:t>Zamawiający i Wykonawca zwani są także w dalszej części umowy łącznie Stronami, a oddzielnie Stroną.</w:t>
      </w:r>
    </w:p>
    <w:p w14:paraId="0E3BB858" w14:textId="77777777" w:rsidR="007F6F18" w:rsidRPr="00F326F2" w:rsidRDefault="007F6F18">
      <w:pPr>
        <w:rPr>
          <w:rFonts w:ascii="Arial" w:eastAsia="Calibri Light" w:hAnsi="Arial" w:cs="Arial"/>
        </w:rPr>
      </w:pPr>
    </w:p>
    <w:p w14:paraId="241BB275" w14:textId="77777777" w:rsidR="007F6F18" w:rsidRPr="00F326F2" w:rsidRDefault="00A93663">
      <w:pPr>
        <w:pStyle w:val="Tekstpodstawowy"/>
        <w:spacing w:line="23" w:lineRule="atLeast"/>
        <w:jc w:val="center"/>
        <w:rPr>
          <w:rFonts w:ascii="Arial" w:eastAsia="Calibri Light" w:hAnsi="Arial" w:cs="Arial"/>
          <w:lang w:val="pl-PL"/>
        </w:rPr>
      </w:pPr>
      <w:r w:rsidRPr="00F326F2">
        <w:rPr>
          <w:rFonts w:ascii="Arial" w:eastAsia="Calibri Light" w:hAnsi="Arial" w:cs="Arial"/>
          <w:b/>
          <w:bCs/>
          <w:lang w:val="pl-PL"/>
        </w:rPr>
        <w:t>Preambuła</w:t>
      </w:r>
    </w:p>
    <w:p w14:paraId="4B898A63" w14:textId="77777777" w:rsidR="007F6F18" w:rsidRPr="00F326F2" w:rsidRDefault="007F6F18">
      <w:pPr>
        <w:pStyle w:val="Tekstpodstawowy"/>
        <w:spacing w:line="23" w:lineRule="atLeast"/>
        <w:rPr>
          <w:rFonts w:ascii="Arial" w:eastAsia="Calibri Light" w:hAnsi="Arial" w:cs="Arial"/>
          <w:lang w:val="pl-PL"/>
        </w:rPr>
      </w:pPr>
    </w:p>
    <w:p w14:paraId="50912D4C" w14:textId="4EA4D15E" w:rsidR="007F6F18" w:rsidRPr="00F326F2" w:rsidRDefault="00A93663" w:rsidP="00F326F2">
      <w:pPr>
        <w:pStyle w:val="Tekstpodstawowy"/>
        <w:spacing w:line="23" w:lineRule="atLeast"/>
        <w:jc w:val="both"/>
        <w:rPr>
          <w:lang w:val="pl-PL"/>
        </w:rPr>
      </w:pPr>
      <w:r w:rsidRPr="00F326F2">
        <w:rPr>
          <w:rFonts w:ascii="Arial" w:eastAsia="Calibri Light" w:hAnsi="Arial" w:cs="Arial"/>
          <w:lang w:val="pl-PL"/>
        </w:rPr>
        <w:t xml:space="preserve">Strony zawierają niniejszą Umowę w oparciu o </w:t>
      </w:r>
      <w:r w:rsidR="00091304">
        <w:rPr>
          <w:rFonts w:ascii="Arial" w:eastAsia="Calibri Light" w:hAnsi="Arial" w:cs="Arial"/>
          <w:lang w:val="pl-PL"/>
        </w:rPr>
        <w:t xml:space="preserve">postępowanie przeprowadzone na podstawie </w:t>
      </w:r>
      <w:r w:rsidR="00091304" w:rsidRPr="00F326F2">
        <w:rPr>
          <w:rFonts w:ascii="Arial" w:eastAsia="Calibri Light" w:hAnsi="Arial" w:cs="Arial"/>
          <w:lang w:val="pl-PL"/>
        </w:rPr>
        <w:t>zapis</w:t>
      </w:r>
      <w:r w:rsidR="00091304">
        <w:rPr>
          <w:rFonts w:ascii="Arial" w:eastAsia="Calibri Light" w:hAnsi="Arial" w:cs="Arial"/>
          <w:lang w:val="pl-PL"/>
        </w:rPr>
        <w:t>ów</w:t>
      </w:r>
      <w:r w:rsidR="00091304" w:rsidRPr="00F326F2">
        <w:rPr>
          <w:rFonts w:ascii="Arial" w:eastAsia="Calibri Light" w:hAnsi="Arial" w:cs="Arial"/>
          <w:lang w:val="pl-PL"/>
        </w:rPr>
        <w:t xml:space="preserve"> </w:t>
      </w:r>
      <w:r w:rsidRPr="00F326F2">
        <w:rPr>
          <w:rFonts w:ascii="Arial" w:eastAsia="Calibri Light" w:hAnsi="Arial" w:cs="Arial"/>
          <w:lang w:val="pl-PL"/>
        </w:rPr>
        <w:t xml:space="preserve">Regulaminu Udzielania </w:t>
      </w:r>
      <w:proofErr w:type="spellStart"/>
      <w:r w:rsidRPr="00F326F2">
        <w:rPr>
          <w:rFonts w:ascii="Arial" w:eastAsia="Calibri Light" w:hAnsi="Arial" w:cs="Arial"/>
          <w:lang w:val="pl-PL"/>
        </w:rPr>
        <w:t>Zam</w:t>
      </w:r>
      <w:proofErr w:type="spellEnd"/>
      <w:r w:rsidRPr="00F326F2">
        <w:rPr>
          <w:rFonts w:ascii="Arial" w:eastAsia="Calibri Light" w:hAnsi="Arial" w:cs="Arial"/>
          <w:lang w:val="es-ES_tradnl"/>
        </w:rPr>
        <w:t>ó</w:t>
      </w:r>
      <w:proofErr w:type="spellStart"/>
      <w:r w:rsidRPr="00F326F2">
        <w:rPr>
          <w:rFonts w:ascii="Arial" w:eastAsia="Calibri Light" w:hAnsi="Arial" w:cs="Arial"/>
          <w:lang w:val="pl-PL"/>
        </w:rPr>
        <w:t>wień</w:t>
      </w:r>
      <w:proofErr w:type="spellEnd"/>
      <w:r w:rsidRPr="00F326F2">
        <w:rPr>
          <w:rFonts w:ascii="Arial" w:eastAsia="Calibri Light" w:hAnsi="Arial" w:cs="Arial"/>
          <w:lang w:val="pl-PL"/>
        </w:rPr>
        <w:t xml:space="preserve"> Sektorowych przez AQUANET S</w:t>
      </w:r>
      <w:r w:rsidR="00187E5E">
        <w:rPr>
          <w:rFonts w:ascii="Arial" w:eastAsia="Calibri Light" w:hAnsi="Arial" w:cs="Arial"/>
          <w:lang w:val="pl-PL"/>
        </w:rPr>
        <w:t>.</w:t>
      </w:r>
      <w:r w:rsidRPr="00F326F2">
        <w:rPr>
          <w:rFonts w:ascii="Arial" w:eastAsia="Calibri Light" w:hAnsi="Arial" w:cs="Arial"/>
          <w:lang w:val="pl-PL"/>
        </w:rPr>
        <w:t>A</w:t>
      </w:r>
      <w:r w:rsidR="00187E5E">
        <w:rPr>
          <w:rFonts w:ascii="Arial" w:eastAsia="Calibri Light" w:hAnsi="Arial" w:cs="Arial"/>
          <w:lang w:val="pl-PL"/>
        </w:rPr>
        <w:t>.</w:t>
      </w:r>
      <w:r w:rsidRPr="00F326F2">
        <w:rPr>
          <w:rFonts w:ascii="Arial" w:eastAsia="Calibri Light" w:hAnsi="Arial" w:cs="Arial"/>
          <w:lang w:val="pl-PL"/>
        </w:rPr>
        <w:t xml:space="preserve">, do </w:t>
      </w:r>
      <w:proofErr w:type="spellStart"/>
      <w:r w:rsidRPr="00F326F2">
        <w:rPr>
          <w:rFonts w:ascii="Arial" w:eastAsia="Calibri Light" w:hAnsi="Arial" w:cs="Arial"/>
          <w:lang w:val="pl-P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lang w:val="pl-PL"/>
        </w:rPr>
        <w:t>rych</w:t>
      </w:r>
      <w:proofErr w:type="spellEnd"/>
      <w:r w:rsidRPr="00F326F2">
        <w:rPr>
          <w:rFonts w:ascii="Arial" w:eastAsia="Calibri Light" w:hAnsi="Arial" w:cs="Arial"/>
          <w:lang w:val="pl-PL"/>
        </w:rPr>
        <w:t xml:space="preserve"> nie mają zastosowania przepisy ustawy Prawo </w:t>
      </w:r>
      <w:proofErr w:type="spellStart"/>
      <w:r w:rsidRPr="00F326F2">
        <w:rPr>
          <w:rFonts w:ascii="Arial" w:eastAsia="Calibri Light" w:hAnsi="Arial" w:cs="Arial"/>
          <w:lang w:val="pl-PL"/>
        </w:rPr>
        <w:t>Zam</w:t>
      </w:r>
      <w:proofErr w:type="spellEnd"/>
      <w:r w:rsidRPr="00F326F2">
        <w:rPr>
          <w:rFonts w:ascii="Arial" w:eastAsia="Calibri Light" w:hAnsi="Arial" w:cs="Arial"/>
          <w:lang w:val="es-ES_tradnl"/>
        </w:rPr>
        <w:t>ó</w:t>
      </w:r>
      <w:proofErr w:type="spellStart"/>
      <w:r w:rsidRPr="00F326F2">
        <w:rPr>
          <w:rFonts w:ascii="Arial" w:eastAsia="Calibri Light" w:hAnsi="Arial" w:cs="Arial"/>
          <w:lang w:val="pl-PL"/>
        </w:rPr>
        <w:t>wień</w:t>
      </w:r>
      <w:proofErr w:type="spellEnd"/>
      <w:r w:rsidRPr="00F326F2">
        <w:rPr>
          <w:rFonts w:ascii="Arial" w:eastAsia="Calibri Light" w:hAnsi="Arial" w:cs="Arial"/>
          <w:lang w:val="pl-PL"/>
        </w:rPr>
        <w:t xml:space="preserve"> Publicznych</w:t>
      </w:r>
      <w:r w:rsidR="00B36C15" w:rsidRPr="00F326F2">
        <w:rPr>
          <w:rFonts w:ascii="Arial" w:eastAsia="Calibri Light" w:hAnsi="Arial" w:cs="Arial"/>
          <w:lang w:val="pl-PL"/>
        </w:rPr>
        <w:t>.</w:t>
      </w:r>
    </w:p>
    <w:p w14:paraId="6C83A8A7" w14:textId="77777777" w:rsidR="007F6F18" w:rsidRPr="00F326F2" w:rsidRDefault="007F6F18">
      <w:pPr>
        <w:rPr>
          <w:rFonts w:ascii="Arial" w:eastAsia="Calibri Light" w:hAnsi="Arial" w:cs="Arial"/>
        </w:rPr>
      </w:pPr>
    </w:p>
    <w:p w14:paraId="5ADC17AC" w14:textId="09214B13" w:rsidR="007F6F18" w:rsidRPr="00762102" w:rsidRDefault="00A93663" w:rsidP="00762102">
      <w:pPr>
        <w:spacing w:after="120"/>
        <w:jc w:val="center"/>
        <w:rPr>
          <w:rFonts w:ascii="Arial" w:eastAsia="Calibri Light" w:hAnsi="Arial" w:cs="Arial"/>
          <w:b/>
          <w:bCs/>
        </w:rPr>
      </w:pPr>
      <w:r w:rsidRPr="00F326F2">
        <w:rPr>
          <w:rFonts w:ascii="Arial" w:eastAsia="Calibri Light" w:hAnsi="Arial" w:cs="Arial"/>
          <w:b/>
          <w:bCs/>
        </w:rPr>
        <w:t>§ 1</w:t>
      </w:r>
    </w:p>
    <w:p w14:paraId="488504FD" w14:textId="72CE5569" w:rsidR="007F6F18" w:rsidRPr="00F326F2" w:rsidRDefault="00A93663">
      <w:pPr>
        <w:jc w:val="both"/>
        <w:rPr>
          <w:rFonts w:ascii="Arial" w:eastAsia="Calibri Light" w:hAnsi="Arial" w:cs="Arial"/>
        </w:rPr>
      </w:pPr>
      <w:r w:rsidRPr="00F326F2">
        <w:rPr>
          <w:rFonts w:ascii="Arial" w:eastAsia="Calibri Light" w:hAnsi="Arial" w:cs="Arial"/>
        </w:rPr>
        <w:t>Umowa określa wzajemne obowiązki, zasady i warunki współpracy Stron w zakresie powierzania Wykonawcy realizacji rob</w:t>
      </w:r>
      <w:r w:rsidRPr="00F326F2">
        <w:rPr>
          <w:rFonts w:ascii="Arial" w:eastAsia="Calibri Light" w:hAnsi="Arial" w:cs="Arial"/>
          <w:lang w:val="es-ES_tradnl"/>
        </w:rPr>
        <w:t>ó</w:t>
      </w:r>
      <w:r w:rsidRPr="00F326F2">
        <w:rPr>
          <w:rFonts w:ascii="Arial" w:eastAsia="Calibri Light" w:hAnsi="Arial" w:cs="Arial"/>
        </w:rPr>
        <w:t xml:space="preserve">t dotyczących </w:t>
      </w:r>
      <w:r w:rsidRPr="00F326F2">
        <w:rPr>
          <w:rFonts w:ascii="Arial" w:hAnsi="Arial" w:cs="Arial"/>
          <w:bCs/>
        </w:rPr>
        <w:t>usuwania awarii sieci i przyłączy wodociągowych oraz prowadzenia prac remontowych na sieciach i przyłączach wodociągowych na terenie działalności Zamawiającego</w:t>
      </w:r>
      <w:r w:rsidR="00B642E4">
        <w:rPr>
          <w:rFonts w:ascii="Arial" w:hAnsi="Arial" w:cs="Arial"/>
          <w:bCs/>
        </w:rPr>
        <w:t xml:space="preserve"> z wyłączeniem miasta i Gminy Luboń </w:t>
      </w:r>
      <w:r w:rsidR="00672C84" w:rsidRPr="00F326F2">
        <w:rPr>
          <w:rFonts w:ascii="Arial" w:hAnsi="Arial" w:cs="Arial"/>
          <w:bCs/>
        </w:rPr>
        <w:t xml:space="preserve"> (zwanych dalej „Przedmiotem Umowy”)</w:t>
      </w:r>
      <w:r w:rsidRPr="00F326F2">
        <w:rPr>
          <w:rFonts w:ascii="Arial" w:hAnsi="Arial" w:cs="Arial"/>
          <w:bCs/>
        </w:rPr>
        <w:t>.</w:t>
      </w:r>
      <w:r w:rsidRPr="00F326F2">
        <w:rPr>
          <w:rFonts w:ascii="Arial" w:eastAsia="Calibri Light" w:hAnsi="Arial" w:cs="Arial"/>
        </w:rPr>
        <w:t xml:space="preserve"> </w:t>
      </w:r>
    </w:p>
    <w:p w14:paraId="273283F0" w14:textId="77777777" w:rsidR="007F6F18" w:rsidRPr="00F326F2" w:rsidRDefault="007F6F18" w:rsidP="00F326F2">
      <w:pPr>
        <w:rPr>
          <w:rFonts w:ascii="Arial" w:eastAsia="Calibri Light" w:hAnsi="Arial" w:cs="Arial"/>
          <w:b/>
          <w:bCs/>
        </w:rPr>
      </w:pPr>
    </w:p>
    <w:p w14:paraId="57FC6661" w14:textId="77777777" w:rsidR="007F6F18" w:rsidRPr="00F326F2" w:rsidRDefault="00A93663">
      <w:pPr>
        <w:jc w:val="center"/>
        <w:rPr>
          <w:rFonts w:ascii="Arial" w:eastAsia="Calibri Light" w:hAnsi="Arial" w:cs="Arial"/>
          <w:b/>
          <w:bCs/>
        </w:rPr>
      </w:pPr>
      <w:r w:rsidRPr="00F326F2">
        <w:rPr>
          <w:rFonts w:ascii="Arial" w:eastAsia="Calibri Light" w:hAnsi="Arial" w:cs="Arial"/>
          <w:b/>
          <w:bCs/>
        </w:rPr>
        <w:t>§ 2</w:t>
      </w:r>
    </w:p>
    <w:p w14:paraId="0896D748" w14:textId="7E49166F" w:rsidR="00672C84" w:rsidRPr="00F326F2" w:rsidRDefault="00A93663" w:rsidP="00F326F2">
      <w:pPr>
        <w:pStyle w:val="Tekstpodstawowy2"/>
        <w:spacing w:before="120"/>
        <w:ind w:left="426" w:hanging="436"/>
        <w:rPr>
          <w:rFonts w:ascii="Arial" w:eastAsia="Calibri Light" w:hAnsi="Arial" w:cs="Arial"/>
        </w:rPr>
      </w:pPr>
      <w:r w:rsidRPr="00F326F2">
        <w:rPr>
          <w:rFonts w:ascii="Arial" w:eastAsia="Calibri Light" w:hAnsi="Arial" w:cs="Arial"/>
        </w:rPr>
        <w:t xml:space="preserve">1. </w:t>
      </w:r>
      <w:r w:rsidR="00220016" w:rsidRPr="00F326F2">
        <w:rPr>
          <w:rFonts w:ascii="Arial" w:eastAsia="Calibri Light" w:hAnsi="Arial" w:cs="Arial"/>
        </w:rPr>
        <w:tab/>
      </w:r>
      <w:r w:rsidRPr="00F326F2">
        <w:rPr>
          <w:rFonts w:ascii="Arial" w:eastAsia="Calibri Light" w:hAnsi="Arial" w:cs="Arial"/>
        </w:rPr>
        <w:t>Strony ustalają, że Zamawiający w ramach Umowy będzie zlecał Wykonawcy wykonanie rob</w:t>
      </w:r>
      <w:r w:rsidRPr="00F326F2">
        <w:rPr>
          <w:rFonts w:ascii="Arial" w:eastAsia="Calibri Light" w:hAnsi="Arial" w:cs="Arial"/>
          <w:lang w:val="es-ES_tradnl"/>
        </w:rPr>
        <w:t>ó</w:t>
      </w:r>
      <w:r w:rsidRPr="00F326F2">
        <w:rPr>
          <w:rFonts w:ascii="Arial" w:eastAsia="Calibri Light" w:hAnsi="Arial" w:cs="Arial"/>
        </w:rPr>
        <w:t xml:space="preserve">t polegających na </w:t>
      </w:r>
      <w:r w:rsidRPr="00F326F2">
        <w:rPr>
          <w:rFonts w:ascii="Arial" w:eastAsia="Calibri Light" w:hAnsi="Arial" w:cs="Arial"/>
          <w:bCs/>
        </w:rPr>
        <w:t>usuwaniu awarii sieci i przyłączy wodociągowych oraz prowadzeni</w:t>
      </w:r>
      <w:r w:rsidR="00672C84" w:rsidRPr="00F326F2">
        <w:rPr>
          <w:rFonts w:ascii="Arial" w:eastAsia="Calibri Light" w:hAnsi="Arial" w:cs="Arial"/>
          <w:bCs/>
        </w:rPr>
        <w:t>u</w:t>
      </w:r>
      <w:r w:rsidRPr="00F326F2">
        <w:rPr>
          <w:rFonts w:ascii="Arial" w:eastAsia="Calibri Light" w:hAnsi="Arial" w:cs="Arial"/>
          <w:bCs/>
        </w:rPr>
        <w:t xml:space="preserve"> prac remontowych na sieciach i przyłączach wodociągowych na terenie działalności Zamawiającego</w:t>
      </w:r>
      <w:r w:rsidRPr="00F326F2">
        <w:rPr>
          <w:rFonts w:ascii="Arial" w:eastAsia="Calibri Light" w:hAnsi="Arial" w:cs="Arial"/>
          <w:b/>
          <w:bCs/>
        </w:rPr>
        <w:t xml:space="preserve"> </w:t>
      </w:r>
      <w:r w:rsidRPr="00F326F2">
        <w:rPr>
          <w:rFonts w:ascii="Arial" w:eastAsia="Calibri Light" w:hAnsi="Arial" w:cs="Arial"/>
        </w:rPr>
        <w:t>(zwane dalej „Robotami”),</w:t>
      </w:r>
      <w:r w:rsidR="00672C84" w:rsidRPr="00F326F2">
        <w:rPr>
          <w:rFonts w:ascii="Arial" w:eastAsia="Calibri Light" w:hAnsi="Arial" w:cs="Arial"/>
        </w:rPr>
        <w:t xml:space="preserve"> </w:t>
      </w:r>
      <w:proofErr w:type="spellStart"/>
      <w:r w:rsidRPr="00F326F2">
        <w:rPr>
          <w:rFonts w:ascii="Arial" w:eastAsia="Calibri Light" w:hAnsi="Arial" w:cs="Arial"/>
        </w:rPr>
        <w:lastRenderedPageBreak/>
        <w:t>kt</w:t>
      </w:r>
      <w:proofErr w:type="spellEnd"/>
      <w:r w:rsidRPr="00F326F2">
        <w:rPr>
          <w:rFonts w:ascii="Arial" w:eastAsia="Calibri Light" w:hAnsi="Arial" w:cs="Arial"/>
          <w:lang w:val="es-ES_tradnl"/>
        </w:rPr>
        <w:t>ó</w:t>
      </w:r>
      <w:r w:rsidRPr="00F326F2">
        <w:rPr>
          <w:rFonts w:ascii="Arial" w:eastAsia="Calibri Light" w:hAnsi="Arial" w:cs="Arial"/>
        </w:rPr>
        <w:t>re Wykonawca wykona na podstawie bieżących zleceń Zamawiającego</w:t>
      </w:r>
      <w:r w:rsidR="00672C84" w:rsidRPr="00F326F2">
        <w:rPr>
          <w:rFonts w:ascii="Arial" w:eastAsia="Calibri Light" w:hAnsi="Arial" w:cs="Arial"/>
        </w:rPr>
        <w:t xml:space="preserve"> (</w:t>
      </w:r>
      <w:r w:rsidR="004423B1" w:rsidRPr="00F326F2">
        <w:rPr>
          <w:rFonts w:ascii="Arial" w:eastAsia="Calibri Light" w:hAnsi="Arial" w:cs="Arial"/>
        </w:rPr>
        <w:t xml:space="preserve">zwanych </w:t>
      </w:r>
      <w:r w:rsidR="00672C84" w:rsidRPr="00F326F2">
        <w:rPr>
          <w:rFonts w:ascii="Arial" w:eastAsia="Calibri Light" w:hAnsi="Arial" w:cs="Arial"/>
        </w:rPr>
        <w:t xml:space="preserve">dalej: </w:t>
      </w:r>
      <w:r w:rsidR="004423B1" w:rsidRPr="00F326F2">
        <w:rPr>
          <w:rFonts w:ascii="Arial" w:eastAsia="Calibri Light" w:hAnsi="Arial" w:cs="Arial"/>
        </w:rPr>
        <w:t>„</w:t>
      </w:r>
      <w:r w:rsidR="00672C84" w:rsidRPr="00F326F2">
        <w:rPr>
          <w:rFonts w:ascii="Arial" w:eastAsia="Calibri Light" w:hAnsi="Arial" w:cs="Arial"/>
        </w:rPr>
        <w:t>Zlecenia</w:t>
      </w:r>
      <w:r w:rsidR="004423B1" w:rsidRPr="00F326F2">
        <w:rPr>
          <w:rFonts w:ascii="Arial" w:eastAsia="Calibri Light" w:hAnsi="Arial" w:cs="Arial"/>
        </w:rPr>
        <w:t>mi”</w:t>
      </w:r>
      <w:r w:rsidR="00672C84" w:rsidRPr="00F326F2">
        <w:rPr>
          <w:rFonts w:ascii="Arial" w:eastAsia="Calibri Light" w:hAnsi="Arial" w:cs="Arial"/>
        </w:rPr>
        <w:t>).</w:t>
      </w:r>
      <w:r w:rsidRPr="00F326F2">
        <w:rPr>
          <w:rFonts w:ascii="Arial" w:eastAsia="Calibri Light" w:hAnsi="Arial" w:cs="Arial"/>
        </w:rPr>
        <w:t xml:space="preserve"> </w:t>
      </w:r>
    </w:p>
    <w:p w14:paraId="0490A7A6" w14:textId="224546B0" w:rsidR="00AE27F6" w:rsidRPr="00F326F2" w:rsidRDefault="00672C84" w:rsidP="00E03C22">
      <w:pPr>
        <w:pStyle w:val="Tekstpodstawowy2"/>
        <w:numPr>
          <w:ilvl w:val="0"/>
          <w:numId w:val="56"/>
        </w:numPr>
        <w:spacing w:before="120"/>
        <w:ind w:left="426"/>
        <w:rPr>
          <w:rFonts w:ascii="Arial" w:eastAsia="Calibri Light" w:hAnsi="Arial" w:cs="Arial"/>
        </w:rPr>
      </w:pPr>
      <w:r w:rsidRPr="00F326F2">
        <w:rPr>
          <w:rFonts w:ascii="Arial" w:eastAsia="Calibri Light" w:hAnsi="Arial" w:cs="Arial"/>
        </w:rPr>
        <w:t>Ł</w:t>
      </w:r>
      <w:r w:rsidR="00A93663" w:rsidRPr="00F326F2">
        <w:rPr>
          <w:rFonts w:ascii="Arial" w:eastAsia="Calibri Light" w:hAnsi="Arial" w:cs="Arial"/>
        </w:rPr>
        <w:t xml:space="preserve">ączna wartość </w:t>
      </w:r>
      <w:r w:rsidRPr="00F326F2">
        <w:rPr>
          <w:rFonts w:ascii="Arial" w:eastAsia="Calibri Light" w:hAnsi="Arial" w:cs="Arial"/>
        </w:rPr>
        <w:t xml:space="preserve">wynagrodzenia za wykonanie Robót </w:t>
      </w:r>
      <w:r w:rsidR="00A93663" w:rsidRPr="00F326F2">
        <w:rPr>
          <w:rFonts w:ascii="Arial" w:eastAsia="Calibri Light" w:hAnsi="Arial" w:cs="Arial"/>
        </w:rPr>
        <w:t xml:space="preserve">w okresie obowiązywania Umowy nie przekroczy </w:t>
      </w:r>
      <w:r w:rsidR="00C82E3C">
        <w:rPr>
          <w:rFonts w:ascii="Arial" w:eastAsia="Calibri Light" w:hAnsi="Arial" w:cs="Arial"/>
          <w:lang w:val="fr-FR"/>
        </w:rPr>
        <w:t>4</w:t>
      </w:r>
      <w:r w:rsidR="00187E5E">
        <w:rPr>
          <w:rFonts w:ascii="Arial" w:eastAsia="Calibri Light" w:hAnsi="Arial" w:cs="Arial"/>
          <w:lang w:val="fr-FR"/>
        </w:rPr>
        <w:t xml:space="preserve"> </w:t>
      </w:r>
      <w:r w:rsidR="00577E22">
        <w:rPr>
          <w:rFonts w:ascii="Arial" w:eastAsia="Calibri Light" w:hAnsi="Arial" w:cs="Arial"/>
          <w:lang w:val="fr-FR"/>
        </w:rPr>
        <w:t>2</w:t>
      </w:r>
      <w:r w:rsidR="00A93663" w:rsidRPr="00F326F2">
        <w:rPr>
          <w:rFonts w:ascii="Arial" w:eastAsia="Calibri Light" w:hAnsi="Arial" w:cs="Arial"/>
          <w:lang w:val="fr-FR"/>
        </w:rPr>
        <w:t>00</w:t>
      </w:r>
      <w:r w:rsidRPr="00F326F2">
        <w:rPr>
          <w:rFonts w:ascii="Arial" w:eastAsia="Calibri Light" w:hAnsi="Arial" w:cs="Arial"/>
          <w:lang w:val="fr-FR"/>
        </w:rPr>
        <w:t> </w:t>
      </w:r>
      <w:r w:rsidR="00A93663" w:rsidRPr="00F326F2">
        <w:rPr>
          <w:rFonts w:ascii="Arial" w:eastAsia="Calibri Light" w:hAnsi="Arial" w:cs="Arial"/>
          <w:lang w:val="fr-FR"/>
        </w:rPr>
        <w:t>000</w:t>
      </w:r>
      <w:r w:rsidRPr="00F326F2">
        <w:rPr>
          <w:rFonts w:ascii="Arial" w:eastAsia="Calibri Light" w:hAnsi="Arial" w:cs="Arial"/>
          <w:lang w:val="fr-FR"/>
        </w:rPr>
        <w:t>,00</w:t>
      </w:r>
      <w:r w:rsidR="00A93663" w:rsidRPr="00F326F2">
        <w:rPr>
          <w:rFonts w:ascii="Arial" w:eastAsia="Calibri Light" w:hAnsi="Arial" w:cs="Arial"/>
          <w:lang w:val="fr-FR"/>
        </w:rPr>
        <w:t xml:space="preserve"> </w:t>
      </w:r>
      <w:r w:rsidR="00A93663" w:rsidRPr="00F326F2">
        <w:rPr>
          <w:rFonts w:ascii="Arial" w:eastAsia="Calibri Light" w:hAnsi="Arial" w:cs="Arial"/>
        </w:rPr>
        <w:t xml:space="preserve">zł (słownie </w:t>
      </w:r>
      <w:r w:rsidR="00C82E3C">
        <w:rPr>
          <w:rFonts w:ascii="Arial" w:eastAsia="Calibri Light" w:hAnsi="Arial" w:cs="Arial"/>
          <w:lang w:val="fr-FR"/>
        </w:rPr>
        <w:t>cztery</w:t>
      </w:r>
      <w:r w:rsidR="00A93663" w:rsidRPr="00F326F2">
        <w:rPr>
          <w:rFonts w:ascii="Arial" w:eastAsia="Calibri Light" w:hAnsi="Arial" w:cs="Arial"/>
          <w:lang w:val="fr-FR"/>
        </w:rPr>
        <w:t xml:space="preserve"> milony </w:t>
      </w:r>
      <w:r w:rsidR="00577E22">
        <w:rPr>
          <w:rFonts w:ascii="Arial" w:eastAsia="Calibri Light" w:hAnsi="Arial" w:cs="Arial"/>
          <w:lang w:val="fr-FR"/>
        </w:rPr>
        <w:t>dwieście</w:t>
      </w:r>
      <w:r w:rsidR="00C03621">
        <w:rPr>
          <w:rFonts w:ascii="Arial" w:eastAsia="Calibri Light" w:hAnsi="Arial" w:cs="Arial"/>
          <w:lang w:val="fr-FR"/>
        </w:rPr>
        <w:t xml:space="preserve"> tysięcy </w:t>
      </w:r>
      <w:r w:rsidR="00A93663" w:rsidRPr="00F326F2">
        <w:rPr>
          <w:rFonts w:ascii="Arial" w:eastAsia="Calibri Light" w:hAnsi="Arial" w:cs="Arial"/>
          <w:lang w:val="fr-FR"/>
        </w:rPr>
        <w:t>złotych 00</w:t>
      </w:r>
      <w:r w:rsidR="00A93663" w:rsidRPr="00F326F2">
        <w:rPr>
          <w:rFonts w:ascii="Arial" w:eastAsia="Calibri Light" w:hAnsi="Arial" w:cs="Arial"/>
        </w:rPr>
        <w:t xml:space="preserve">/100) netto (dalej </w:t>
      </w:r>
      <w:r w:rsidR="00B36C15" w:rsidRPr="00F326F2">
        <w:rPr>
          <w:rFonts w:ascii="Arial" w:eastAsia="Calibri Light" w:hAnsi="Arial" w:cs="Arial"/>
        </w:rPr>
        <w:t>zwanej</w:t>
      </w:r>
      <w:r w:rsidR="00C03621">
        <w:rPr>
          <w:rFonts w:ascii="Arial" w:eastAsia="Calibri Light" w:hAnsi="Arial" w:cs="Arial"/>
        </w:rPr>
        <w:t>:</w:t>
      </w:r>
      <w:r w:rsidR="00B36C15" w:rsidRPr="00F326F2">
        <w:rPr>
          <w:rFonts w:ascii="Arial" w:eastAsia="Calibri Light" w:hAnsi="Arial" w:cs="Arial"/>
        </w:rPr>
        <w:t xml:space="preserve"> </w:t>
      </w:r>
      <w:r w:rsidR="00A93663" w:rsidRPr="00F326F2">
        <w:rPr>
          <w:rFonts w:ascii="Arial" w:eastAsia="Calibri Light" w:hAnsi="Arial" w:cs="Arial"/>
        </w:rPr>
        <w:t xml:space="preserve">„Wartością </w:t>
      </w:r>
      <w:r w:rsidR="002871EF" w:rsidRPr="00F326F2">
        <w:rPr>
          <w:rFonts w:ascii="Arial" w:eastAsia="Calibri Light" w:hAnsi="Arial" w:cs="Arial"/>
        </w:rPr>
        <w:t>Umowy</w:t>
      </w:r>
      <w:r w:rsidR="00A93663" w:rsidRPr="00F326F2">
        <w:rPr>
          <w:rFonts w:ascii="Arial" w:eastAsia="Calibri Light" w:hAnsi="Arial" w:cs="Arial"/>
        </w:rPr>
        <w:t xml:space="preserve">”). </w:t>
      </w:r>
    </w:p>
    <w:p w14:paraId="11339BF8" w14:textId="3A0C2B3C" w:rsidR="00AE27F6" w:rsidRPr="004F0BE9" w:rsidRDefault="00A93663" w:rsidP="00E03C22">
      <w:pPr>
        <w:pStyle w:val="Tekstpodstawowy2"/>
        <w:numPr>
          <w:ilvl w:val="0"/>
          <w:numId w:val="56"/>
        </w:numPr>
        <w:spacing w:before="120"/>
        <w:ind w:left="426"/>
        <w:rPr>
          <w:rFonts w:ascii="Arial" w:eastAsia="Calibri Light" w:hAnsi="Arial" w:cs="Arial"/>
        </w:rPr>
      </w:pPr>
      <w:r w:rsidRPr="004F0BE9">
        <w:rPr>
          <w:rFonts w:ascii="Arial" w:eastAsia="Calibri Light" w:hAnsi="Arial" w:cs="Arial"/>
        </w:rPr>
        <w:t>Szczegółowy zakres Rob</w:t>
      </w:r>
      <w:r w:rsidRPr="004F0BE9">
        <w:rPr>
          <w:rFonts w:ascii="Arial" w:eastAsia="Calibri Light" w:hAnsi="Arial" w:cs="Arial"/>
          <w:lang w:val="es-ES_tradnl"/>
        </w:rPr>
        <w:t>ó</w:t>
      </w:r>
      <w:r w:rsidRPr="004F0BE9">
        <w:rPr>
          <w:rFonts w:ascii="Arial" w:eastAsia="Calibri Light" w:hAnsi="Arial" w:cs="Arial"/>
        </w:rPr>
        <w:t xml:space="preserve">t oraz </w:t>
      </w:r>
      <w:proofErr w:type="spellStart"/>
      <w:r w:rsidRPr="004F0BE9">
        <w:rPr>
          <w:rFonts w:ascii="Arial" w:eastAsia="Calibri Light" w:hAnsi="Arial" w:cs="Arial"/>
        </w:rPr>
        <w:t>spos</w:t>
      </w:r>
      <w:proofErr w:type="spellEnd"/>
      <w:r w:rsidRPr="004F0BE9">
        <w:rPr>
          <w:rFonts w:ascii="Arial" w:eastAsia="Calibri Light" w:hAnsi="Arial" w:cs="Arial"/>
          <w:lang w:val="es-ES_tradnl"/>
        </w:rPr>
        <w:t>ó</w:t>
      </w:r>
      <w:r w:rsidRPr="004F0BE9">
        <w:rPr>
          <w:rFonts w:ascii="Arial" w:eastAsia="Calibri Light" w:hAnsi="Arial" w:cs="Arial"/>
        </w:rPr>
        <w:t>b ich wykonania opisan</w:t>
      </w:r>
      <w:r w:rsidR="00AE27F6" w:rsidRPr="004F0BE9">
        <w:rPr>
          <w:rFonts w:ascii="Arial" w:eastAsia="Calibri Light" w:hAnsi="Arial" w:cs="Arial"/>
        </w:rPr>
        <w:t>e</w:t>
      </w:r>
      <w:r w:rsidRPr="004F0BE9">
        <w:rPr>
          <w:rFonts w:ascii="Arial" w:eastAsia="Calibri Light" w:hAnsi="Arial" w:cs="Arial"/>
        </w:rPr>
        <w:t xml:space="preserve"> został</w:t>
      </w:r>
      <w:r w:rsidR="00AE27F6" w:rsidRPr="004F0BE9">
        <w:rPr>
          <w:rFonts w:ascii="Arial" w:eastAsia="Calibri Light" w:hAnsi="Arial" w:cs="Arial"/>
        </w:rPr>
        <w:t>y</w:t>
      </w:r>
      <w:r w:rsidRPr="004F0BE9">
        <w:rPr>
          <w:rFonts w:ascii="Arial" w:eastAsia="Calibri Light" w:hAnsi="Arial" w:cs="Arial"/>
        </w:rPr>
        <w:t xml:space="preserve"> w </w:t>
      </w:r>
      <w:r w:rsidR="00905A4E" w:rsidRPr="004F0BE9">
        <w:rPr>
          <w:rFonts w:ascii="Arial" w:eastAsia="Calibri Light" w:hAnsi="Arial" w:cs="Arial"/>
        </w:rPr>
        <w:t>Specyfikacji Warunków Zamówienia (dalej zwanej: „</w:t>
      </w:r>
      <w:r w:rsidR="00A74114" w:rsidRPr="004F0BE9">
        <w:rPr>
          <w:rFonts w:ascii="Arial" w:eastAsia="Calibri Light" w:hAnsi="Arial" w:cs="Arial"/>
        </w:rPr>
        <w:t>SWZ</w:t>
      </w:r>
      <w:r w:rsidR="00905A4E" w:rsidRPr="004F0BE9">
        <w:rPr>
          <w:rFonts w:ascii="Arial" w:eastAsia="Calibri Light" w:hAnsi="Arial" w:cs="Arial"/>
        </w:rPr>
        <w:t>”)</w:t>
      </w:r>
      <w:r w:rsidR="00672C84" w:rsidRPr="004F0BE9">
        <w:rPr>
          <w:rFonts w:ascii="Arial" w:eastAsia="Calibri Light" w:hAnsi="Arial" w:cs="Arial"/>
        </w:rPr>
        <w:t>,</w:t>
      </w:r>
      <w:r w:rsidRPr="004F0BE9">
        <w:rPr>
          <w:rFonts w:ascii="Arial" w:eastAsia="Calibri Light" w:hAnsi="Arial" w:cs="Arial"/>
        </w:rPr>
        <w:t xml:space="preserve"> </w:t>
      </w:r>
      <w:r w:rsidR="00672C84" w:rsidRPr="004F0BE9">
        <w:rPr>
          <w:rFonts w:ascii="Arial" w:eastAsia="Calibri Light" w:hAnsi="Arial" w:cs="Arial"/>
        </w:rPr>
        <w:t xml:space="preserve">oraz w Formularzu Oferty Wykonawcy wraz z załącznikiem A, </w:t>
      </w:r>
      <w:proofErr w:type="spellStart"/>
      <w:r w:rsidR="00672C84" w:rsidRPr="004F0BE9">
        <w:rPr>
          <w:rFonts w:ascii="Arial" w:eastAsia="Calibri Light" w:hAnsi="Arial" w:cs="Arial"/>
        </w:rPr>
        <w:t>kt</w:t>
      </w:r>
      <w:proofErr w:type="spellEnd"/>
      <w:r w:rsidR="00672C84" w:rsidRPr="004F0BE9">
        <w:rPr>
          <w:rFonts w:ascii="Arial" w:eastAsia="Calibri Light" w:hAnsi="Arial" w:cs="Arial"/>
          <w:lang w:val="es-ES_tradnl"/>
        </w:rPr>
        <w:t>ó</w:t>
      </w:r>
      <w:r w:rsidR="00672C84" w:rsidRPr="004F0BE9">
        <w:rPr>
          <w:rFonts w:ascii="Arial" w:eastAsia="Calibri Light" w:hAnsi="Arial" w:cs="Arial"/>
        </w:rPr>
        <w:t>re stanowią</w:t>
      </w:r>
      <w:r w:rsidR="00E61DE5" w:rsidRPr="004F0BE9">
        <w:rPr>
          <w:rFonts w:ascii="Arial" w:eastAsia="Calibri Light" w:hAnsi="Arial" w:cs="Arial"/>
        </w:rPr>
        <w:t xml:space="preserve"> integralną </w:t>
      </w:r>
      <w:r w:rsidR="00672C84" w:rsidRPr="004F0BE9">
        <w:rPr>
          <w:rFonts w:ascii="Arial" w:eastAsia="Calibri Light" w:hAnsi="Arial" w:cs="Arial"/>
        </w:rPr>
        <w:t>część</w:t>
      </w:r>
      <w:r w:rsidR="00E61DE5" w:rsidRPr="004F0BE9">
        <w:rPr>
          <w:rFonts w:ascii="Arial" w:eastAsia="Calibri Light" w:hAnsi="Arial" w:cs="Arial"/>
        </w:rPr>
        <w:t xml:space="preserve"> Umowy</w:t>
      </w:r>
      <w:r w:rsidR="00672C84" w:rsidRPr="004F0BE9">
        <w:rPr>
          <w:rFonts w:ascii="Arial" w:eastAsia="Calibri Light" w:hAnsi="Arial" w:cs="Arial"/>
        </w:rPr>
        <w:t>, a także</w:t>
      </w:r>
      <w:r w:rsidR="00AE27F6" w:rsidRPr="004F0BE9">
        <w:rPr>
          <w:rFonts w:ascii="Arial" w:eastAsia="Calibri Light" w:hAnsi="Arial" w:cs="Arial"/>
        </w:rPr>
        <w:t xml:space="preserve"> będą wskazywane</w:t>
      </w:r>
      <w:r w:rsidR="004423B1" w:rsidRPr="004F0BE9">
        <w:rPr>
          <w:rFonts w:ascii="Arial" w:eastAsia="Calibri Light" w:hAnsi="Arial" w:cs="Arial"/>
        </w:rPr>
        <w:t xml:space="preserve"> w Zleceniach, na podstawie których dane Roboty mają być wykonane.</w:t>
      </w:r>
      <w:r w:rsidR="00E61DE5" w:rsidRPr="004F0BE9">
        <w:rPr>
          <w:rFonts w:ascii="Arial" w:eastAsia="Calibri Light" w:hAnsi="Arial" w:cs="Arial"/>
        </w:rPr>
        <w:t xml:space="preserve"> </w:t>
      </w:r>
    </w:p>
    <w:p w14:paraId="73F344C6" w14:textId="66DD78EC" w:rsidR="007F6F18" w:rsidRPr="00F326F2" w:rsidRDefault="007F6F18" w:rsidP="00F326F2">
      <w:pPr>
        <w:pStyle w:val="Tekstpodstawowy2"/>
        <w:spacing w:before="120"/>
        <w:ind w:left="426"/>
      </w:pPr>
    </w:p>
    <w:p w14:paraId="2B40ED47" w14:textId="419D4388" w:rsidR="007F6F18" w:rsidRPr="00F326F2" w:rsidRDefault="00A93663" w:rsidP="00762102">
      <w:pPr>
        <w:spacing w:after="120"/>
        <w:jc w:val="center"/>
        <w:rPr>
          <w:rFonts w:ascii="Arial" w:eastAsia="Calibri Light" w:hAnsi="Arial" w:cs="Arial"/>
        </w:rPr>
      </w:pPr>
      <w:r w:rsidRPr="00F326F2">
        <w:rPr>
          <w:rFonts w:ascii="Arial" w:eastAsia="Calibri Light" w:hAnsi="Arial" w:cs="Arial"/>
          <w:b/>
          <w:bCs/>
        </w:rPr>
        <w:t>§ 3</w:t>
      </w:r>
    </w:p>
    <w:p w14:paraId="74DB7F2D" w14:textId="73B0514A" w:rsidR="007F6F18" w:rsidRPr="00F326F2" w:rsidRDefault="00A93663" w:rsidP="00E03C22">
      <w:pPr>
        <w:pStyle w:val="Domylnie"/>
        <w:numPr>
          <w:ilvl w:val="0"/>
          <w:numId w:val="4"/>
        </w:numPr>
        <w:spacing w:after="120"/>
        <w:jc w:val="both"/>
        <w:rPr>
          <w:rFonts w:ascii="Arial" w:eastAsia="Calibri Light" w:hAnsi="Arial" w:cs="Arial"/>
          <w:kern w:val="0"/>
        </w:rPr>
      </w:pPr>
      <w:r w:rsidRPr="00F326F2">
        <w:rPr>
          <w:rFonts w:ascii="Arial" w:eastAsia="Calibri Light" w:hAnsi="Arial" w:cs="Arial"/>
          <w:kern w:val="0"/>
        </w:rPr>
        <w:t>Umowa zostaje zawarta począwszy od dnia podpisania Umowy</w:t>
      </w:r>
      <w:r w:rsidR="00187E5E">
        <w:rPr>
          <w:rFonts w:ascii="Arial" w:eastAsia="Calibri Light" w:hAnsi="Arial" w:cs="Arial"/>
          <w:kern w:val="0"/>
        </w:rPr>
        <w:t xml:space="preserve"> na czas określony  </w:t>
      </w:r>
      <w:r w:rsidR="00187E5E" w:rsidRPr="00C634A5">
        <w:rPr>
          <w:rFonts w:ascii="Arial" w:eastAsia="Calibri Light" w:hAnsi="Arial" w:cs="Arial"/>
          <w:b/>
          <w:kern w:val="0"/>
        </w:rPr>
        <w:t>1</w:t>
      </w:r>
      <w:r w:rsidR="00B97CED">
        <w:rPr>
          <w:rFonts w:ascii="Arial" w:eastAsia="Calibri Light" w:hAnsi="Arial" w:cs="Arial"/>
          <w:b/>
          <w:kern w:val="0"/>
        </w:rPr>
        <w:t>2</w:t>
      </w:r>
      <w:r w:rsidR="00187E5E" w:rsidRPr="00C634A5">
        <w:rPr>
          <w:rFonts w:ascii="Arial" w:eastAsia="Calibri Light" w:hAnsi="Arial" w:cs="Arial"/>
          <w:b/>
          <w:kern w:val="0"/>
        </w:rPr>
        <w:t xml:space="preserve"> miesięcy</w:t>
      </w:r>
      <w:r w:rsidR="00187E5E">
        <w:rPr>
          <w:rFonts w:ascii="Arial" w:eastAsia="Calibri Light" w:hAnsi="Arial" w:cs="Arial"/>
          <w:kern w:val="0"/>
        </w:rPr>
        <w:t xml:space="preserve">. </w:t>
      </w:r>
      <w:r w:rsidR="000E0220">
        <w:rPr>
          <w:rFonts w:ascii="Arial" w:eastAsia="Calibri Light" w:hAnsi="Arial" w:cs="Arial"/>
          <w:kern w:val="0"/>
        </w:rPr>
        <w:t>Umowa ulegnie rozwiązaniu przed terminem wskazanym w zdaniu poprzedzającym, gdy suma należności netto wynikających z faktur VAT wystawianych przez Wykonawcę z tytułu</w:t>
      </w:r>
      <w:r w:rsidR="005638A5">
        <w:rPr>
          <w:rFonts w:ascii="Arial" w:eastAsia="Calibri Light" w:hAnsi="Arial" w:cs="Arial"/>
          <w:kern w:val="0"/>
        </w:rPr>
        <w:t xml:space="preserve"> realizacji Przedmiotu Umowy osiągnie kwotę stanowiącą Wartość Umowy</w:t>
      </w:r>
      <w:r w:rsidR="00091304">
        <w:rPr>
          <w:rFonts w:ascii="Arial" w:eastAsia="Calibri Light" w:hAnsi="Arial" w:cs="Arial"/>
          <w:kern w:val="0"/>
        </w:rPr>
        <w:t>. W</w:t>
      </w:r>
      <w:r w:rsidR="005638A5">
        <w:rPr>
          <w:rFonts w:ascii="Arial" w:eastAsia="Calibri Light" w:hAnsi="Arial" w:cs="Arial"/>
          <w:kern w:val="0"/>
        </w:rPr>
        <w:t xml:space="preserve"> takim przypadku</w:t>
      </w:r>
      <w:r w:rsidRPr="00F326F2">
        <w:rPr>
          <w:rFonts w:ascii="Arial" w:eastAsia="Calibri Light" w:hAnsi="Arial" w:cs="Arial"/>
          <w:kern w:val="0"/>
        </w:rPr>
        <w:t xml:space="preserve"> </w:t>
      </w:r>
      <w:r w:rsidR="005638A5">
        <w:rPr>
          <w:rFonts w:ascii="Arial" w:eastAsia="Calibri Light" w:hAnsi="Arial" w:cs="Arial"/>
          <w:kern w:val="0"/>
        </w:rPr>
        <w:t xml:space="preserve">Umowa ulegnie rozwiązaniu </w:t>
      </w:r>
      <w:r w:rsidR="004423B1" w:rsidRPr="00F326F2">
        <w:rPr>
          <w:rFonts w:ascii="Arial" w:eastAsia="Calibri Light" w:hAnsi="Arial" w:cs="Arial"/>
          <w:kern w:val="0"/>
        </w:rPr>
        <w:t xml:space="preserve">w dniu wystawienia ostatniej z tych faktur przez </w:t>
      </w:r>
      <w:r w:rsidR="00C03621">
        <w:rPr>
          <w:rFonts w:ascii="Arial" w:eastAsia="Calibri Light" w:hAnsi="Arial" w:cs="Arial"/>
          <w:kern w:val="0"/>
        </w:rPr>
        <w:t>Wykonawcę</w:t>
      </w:r>
      <w:r w:rsidRPr="00F326F2">
        <w:rPr>
          <w:rFonts w:ascii="Arial" w:eastAsia="Calibri Light" w:hAnsi="Arial" w:cs="Arial"/>
          <w:kern w:val="0"/>
        </w:rPr>
        <w:t>.</w:t>
      </w:r>
    </w:p>
    <w:p w14:paraId="6D39F45D" w14:textId="2F59CCF7" w:rsidR="007F6F18" w:rsidRPr="00F326F2" w:rsidRDefault="00A93663" w:rsidP="00E03C22">
      <w:pPr>
        <w:numPr>
          <w:ilvl w:val="0"/>
          <w:numId w:val="4"/>
        </w:numPr>
        <w:spacing w:before="120"/>
        <w:jc w:val="both"/>
        <w:rPr>
          <w:rFonts w:ascii="Arial" w:eastAsia="Calibri Light" w:hAnsi="Arial" w:cs="Arial"/>
        </w:rPr>
      </w:pPr>
      <w:r w:rsidRPr="00F326F2">
        <w:rPr>
          <w:rFonts w:ascii="Arial" w:eastAsia="Calibri Light" w:hAnsi="Arial" w:cs="Arial"/>
        </w:rPr>
        <w:t xml:space="preserve">Zamawiający zastrzega sobie prawo rozwiązania niniejszej </w:t>
      </w:r>
      <w:r w:rsidR="004423B1" w:rsidRPr="00F326F2">
        <w:rPr>
          <w:rFonts w:ascii="Arial" w:eastAsia="Calibri Light" w:hAnsi="Arial" w:cs="Arial"/>
        </w:rPr>
        <w:t xml:space="preserve">Umowy </w:t>
      </w:r>
      <w:r w:rsidRPr="00F326F2">
        <w:rPr>
          <w:rFonts w:ascii="Arial" w:eastAsia="Calibri Light" w:hAnsi="Arial" w:cs="Arial"/>
        </w:rPr>
        <w:t xml:space="preserve">ze skutkiem natychmiastowym </w:t>
      </w:r>
      <w:r w:rsidR="004423B1" w:rsidRPr="00F326F2">
        <w:rPr>
          <w:rFonts w:ascii="Arial" w:eastAsia="Calibri Light" w:hAnsi="Arial" w:cs="Arial"/>
        </w:rPr>
        <w:t>z przyczyn leżących po stronie Wykonawcy</w:t>
      </w:r>
      <w:r w:rsidR="002871EF" w:rsidRPr="00F326F2">
        <w:rPr>
          <w:rFonts w:ascii="Arial" w:eastAsia="Calibri Light" w:hAnsi="Arial" w:cs="Arial"/>
        </w:rPr>
        <w:t xml:space="preserve"> </w:t>
      </w:r>
      <w:r w:rsidRPr="00F326F2">
        <w:rPr>
          <w:rFonts w:ascii="Arial" w:eastAsia="Calibri Light" w:hAnsi="Arial" w:cs="Arial"/>
        </w:rPr>
        <w:t>w przypadku</w:t>
      </w:r>
      <w:r w:rsidR="004423B1" w:rsidRPr="00F326F2">
        <w:rPr>
          <w:rFonts w:ascii="Arial" w:eastAsia="Calibri Light" w:hAnsi="Arial" w:cs="Arial"/>
        </w:rPr>
        <w:t xml:space="preserve"> nienależytego wykonywania Przedmiotu Umowy, w szczególności:</w:t>
      </w:r>
      <w:r w:rsidRPr="00F326F2">
        <w:rPr>
          <w:rFonts w:ascii="Arial" w:eastAsia="Calibri Light" w:hAnsi="Arial" w:cs="Arial"/>
        </w:rPr>
        <w:t xml:space="preserve"> niedotrzymania przez Wykonawcę </w:t>
      </w:r>
      <w:proofErr w:type="spellStart"/>
      <w:r w:rsidRPr="00F326F2">
        <w:rPr>
          <w:rFonts w:ascii="Arial" w:eastAsia="Calibri Light" w:hAnsi="Arial" w:cs="Arial"/>
        </w:rPr>
        <w:t>warunk</w:t>
      </w:r>
      <w:proofErr w:type="spellEnd"/>
      <w:r w:rsidRPr="00F326F2">
        <w:rPr>
          <w:rFonts w:ascii="Arial" w:eastAsia="Calibri Light" w:hAnsi="Arial" w:cs="Arial"/>
          <w:lang w:val="es-ES_tradnl"/>
        </w:rPr>
        <w:t>ó</w:t>
      </w:r>
      <w:r w:rsidRPr="00F326F2">
        <w:rPr>
          <w:rFonts w:ascii="Arial" w:eastAsia="Calibri Light" w:hAnsi="Arial" w:cs="Arial"/>
        </w:rPr>
        <w:t>w Umowy, działania</w:t>
      </w:r>
      <w:r w:rsidR="004423B1" w:rsidRPr="00F326F2">
        <w:rPr>
          <w:rFonts w:ascii="Arial" w:eastAsia="Calibri Light" w:hAnsi="Arial" w:cs="Arial"/>
        </w:rPr>
        <w:t xml:space="preserve"> Wykonawcy</w:t>
      </w:r>
      <w:r w:rsidRPr="00F326F2">
        <w:rPr>
          <w:rFonts w:ascii="Arial" w:eastAsia="Calibri Light" w:hAnsi="Arial" w:cs="Arial"/>
        </w:rPr>
        <w:t xml:space="preserve"> na szkodę Zamawiającego lub </w:t>
      </w:r>
      <w:r w:rsidR="004423B1" w:rsidRPr="00F326F2">
        <w:rPr>
          <w:rFonts w:ascii="Arial" w:eastAsia="Calibri Light" w:hAnsi="Arial" w:cs="Arial"/>
        </w:rPr>
        <w:t xml:space="preserve">działania Wykonawcy </w:t>
      </w:r>
      <w:r w:rsidRPr="00F326F2">
        <w:rPr>
          <w:rFonts w:ascii="Arial" w:eastAsia="Calibri Light" w:hAnsi="Arial" w:cs="Arial"/>
        </w:rPr>
        <w:t xml:space="preserve">w </w:t>
      </w:r>
      <w:proofErr w:type="spellStart"/>
      <w:r w:rsidRPr="00F326F2">
        <w:rPr>
          <w:rFonts w:ascii="Arial" w:eastAsia="Calibri Light" w:hAnsi="Arial" w:cs="Arial"/>
        </w:rPr>
        <w:t>spos</w:t>
      </w:r>
      <w:proofErr w:type="spellEnd"/>
      <w:r w:rsidRPr="00F326F2">
        <w:rPr>
          <w:rFonts w:ascii="Arial" w:eastAsia="Calibri Light" w:hAnsi="Arial" w:cs="Arial"/>
          <w:lang w:val="es-ES_tradnl"/>
        </w:rPr>
        <w:t>ó</w:t>
      </w:r>
      <w:r w:rsidRPr="00F326F2">
        <w:rPr>
          <w:rFonts w:ascii="Arial" w:eastAsia="Calibri Light" w:hAnsi="Arial" w:cs="Arial"/>
        </w:rPr>
        <w:t>b naruszający interesy i dobre imię Zamawiającego, po bezskutecznym upływie terminu</w:t>
      </w:r>
      <w:r w:rsidR="004423B1" w:rsidRPr="00F326F2">
        <w:rPr>
          <w:rFonts w:ascii="Arial" w:eastAsia="Calibri Light" w:hAnsi="Arial" w:cs="Arial"/>
        </w:rPr>
        <w:t xml:space="preserve"> </w:t>
      </w:r>
      <w:r w:rsidRPr="00F326F2">
        <w:rPr>
          <w:rFonts w:ascii="Arial" w:eastAsia="Calibri Light" w:hAnsi="Arial" w:cs="Arial"/>
        </w:rPr>
        <w:t>wyznaczonego w pisemnym wezwaniu do należytego wykonywania Umowy</w:t>
      </w:r>
      <w:r w:rsidR="004423B1" w:rsidRPr="00F326F2">
        <w:rPr>
          <w:rFonts w:ascii="Arial" w:eastAsia="Calibri Light" w:hAnsi="Arial" w:cs="Arial"/>
        </w:rPr>
        <w:t>, nie krótszego niż 14 dni od dnia otrzymania tego wezwania przez Wykonawcę</w:t>
      </w:r>
      <w:r w:rsidRPr="00F326F2">
        <w:rPr>
          <w:rFonts w:ascii="Arial" w:eastAsia="Calibri Light" w:hAnsi="Arial" w:cs="Arial"/>
        </w:rPr>
        <w:t>.</w:t>
      </w:r>
    </w:p>
    <w:p w14:paraId="51A5E378" w14:textId="0524678B" w:rsidR="007F6F18" w:rsidRPr="00F326F2" w:rsidRDefault="00A93663" w:rsidP="00E03C22">
      <w:pPr>
        <w:pStyle w:val="Domylnie"/>
        <w:numPr>
          <w:ilvl w:val="0"/>
          <w:numId w:val="4"/>
        </w:numPr>
        <w:spacing w:after="120"/>
        <w:jc w:val="both"/>
        <w:rPr>
          <w:rFonts w:ascii="Arial" w:eastAsia="Calibri Light" w:hAnsi="Arial" w:cs="Arial"/>
        </w:rPr>
      </w:pPr>
      <w:r w:rsidRPr="00F326F2">
        <w:rPr>
          <w:rFonts w:ascii="Arial" w:eastAsia="Calibri Light" w:hAnsi="Arial" w:cs="Arial"/>
          <w:kern w:val="0"/>
        </w:rPr>
        <w:t xml:space="preserve">Rozwiązanie Umowy </w:t>
      </w:r>
      <w:r w:rsidR="004423B1" w:rsidRPr="00F326F2">
        <w:rPr>
          <w:rFonts w:ascii="Arial" w:eastAsia="Calibri Light" w:hAnsi="Arial" w:cs="Arial"/>
          <w:kern w:val="0"/>
        </w:rPr>
        <w:t xml:space="preserve">na zasadach wskazanych w niniejszym paragrafie </w:t>
      </w:r>
      <w:r w:rsidRPr="00F326F2">
        <w:rPr>
          <w:rFonts w:ascii="Arial" w:eastAsia="Calibri Light" w:hAnsi="Arial" w:cs="Arial"/>
          <w:kern w:val="0"/>
        </w:rPr>
        <w:t xml:space="preserve">wymaga formy pisemnej pod rygorem nieważności. </w:t>
      </w:r>
    </w:p>
    <w:p w14:paraId="64144517" w14:textId="77777777" w:rsidR="007F6F18" w:rsidRPr="00F326F2" w:rsidRDefault="007F6F18">
      <w:pPr>
        <w:pStyle w:val="Akapitzlist"/>
        <w:ind w:left="0" w:firstLine="3"/>
        <w:jc w:val="both"/>
        <w:rPr>
          <w:rFonts w:ascii="Arial" w:eastAsia="Calibri Light" w:hAnsi="Arial" w:cs="Arial"/>
        </w:rPr>
      </w:pPr>
    </w:p>
    <w:p w14:paraId="78AB5CAB" w14:textId="77777777" w:rsidR="007F6F18" w:rsidRPr="00F326F2" w:rsidRDefault="00A93663">
      <w:pPr>
        <w:pStyle w:val="Domylnie"/>
        <w:spacing w:after="120"/>
        <w:jc w:val="center"/>
        <w:rPr>
          <w:rFonts w:ascii="Arial" w:eastAsia="Calibri Light" w:hAnsi="Arial" w:cs="Arial"/>
          <w:b/>
          <w:bCs/>
        </w:rPr>
      </w:pPr>
      <w:r w:rsidRPr="00F326F2">
        <w:rPr>
          <w:rFonts w:ascii="Arial" w:eastAsia="Calibri Light" w:hAnsi="Arial" w:cs="Arial"/>
          <w:b/>
          <w:bCs/>
        </w:rPr>
        <w:t>§ 4</w:t>
      </w:r>
    </w:p>
    <w:p w14:paraId="455DB475" w14:textId="0F3D38EC" w:rsidR="001A4DDF" w:rsidRPr="00F326F2" w:rsidRDefault="00A93663" w:rsidP="00E03C22">
      <w:pPr>
        <w:pStyle w:val="Akapitzlist"/>
        <w:numPr>
          <w:ilvl w:val="0"/>
          <w:numId w:val="6"/>
        </w:numPr>
        <w:ind w:hanging="426"/>
        <w:jc w:val="both"/>
        <w:rPr>
          <w:rFonts w:ascii="Arial" w:eastAsia="Calibri Light" w:hAnsi="Arial" w:cs="Arial"/>
        </w:rPr>
      </w:pPr>
      <w:r w:rsidRPr="00F326F2">
        <w:rPr>
          <w:rFonts w:ascii="Arial" w:eastAsia="Calibri Light" w:hAnsi="Arial" w:cs="Arial"/>
        </w:rPr>
        <w:t xml:space="preserve">Realizacja Umowy odbywać się będzie na podstawie bieżących </w:t>
      </w:r>
      <w:r w:rsidR="004423B1" w:rsidRPr="00F326F2">
        <w:rPr>
          <w:rFonts w:ascii="Arial" w:eastAsia="Calibri Light" w:hAnsi="Arial" w:cs="Arial"/>
        </w:rPr>
        <w:t xml:space="preserve">Zleceń </w:t>
      </w:r>
      <w:r w:rsidRPr="00F326F2">
        <w:rPr>
          <w:rFonts w:ascii="Arial" w:eastAsia="Calibri Light" w:hAnsi="Arial" w:cs="Arial"/>
        </w:rPr>
        <w:t xml:space="preserve">Zamawiającego,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re określać będą zakres prac, materiały niezbędne do ich realizacji oraz termin </w:t>
      </w:r>
      <w:r w:rsidR="004423B1" w:rsidRPr="00F326F2">
        <w:rPr>
          <w:rFonts w:ascii="Arial" w:eastAsia="Calibri Light" w:hAnsi="Arial" w:cs="Arial"/>
        </w:rPr>
        <w:t xml:space="preserve">ich </w:t>
      </w:r>
      <w:r w:rsidRPr="00F326F2">
        <w:rPr>
          <w:rFonts w:ascii="Arial" w:eastAsia="Calibri Light" w:hAnsi="Arial" w:cs="Arial"/>
        </w:rPr>
        <w:t>wykonania</w:t>
      </w:r>
      <w:r w:rsidR="00220016" w:rsidRPr="00F326F2">
        <w:rPr>
          <w:rFonts w:ascii="Arial" w:eastAsia="Calibri Light" w:hAnsi="Arial" w:cs="Arial"/>
        </w:rPr>
        <w:t>.</w:t>
      </w:r>
      <w:r w:rsidR="001A4DDF" w:rsidRPr="00F326F2">
        <w:rPr>
          <w:rFonts w:ascii="Arial" w:eastAsia="Calibri" w:hAnsi="Arial" w:cs="Arial"/>
        </w:rPr>
        <w:t xml:space="preserve"> </w:t>
      </w:r>
      <w:r w:rsidR="00905A4E">
        <w:rPr>
          <w:rFonts w:ascii="Arial" w:eastAsia="Calibri" w:hAnsi="Arial" w:cs="Arial"/>
        </w:rPr>
        <w:t xml:space="preserve">Materiały użyte do wykonania Robót zostaną zaakceptowane przez Zamawiającego, warunkach i zasadach wskazanych w </w:t>
      </w:r>
      <w:r w:rsidR="00A74114">
        <w:rPr>
          <w:rFonts w:ascii="Arial" w:eastAsia="Calibri" w:hAnsi="Arial" w:cs="Arial"/>
        </w:rPr>
        <w:t>SWZ</w:t>
      </w:r>
      <w:r w:rsidR="00905A4E">
        <w:rPr>
          <w:rFonts w:ascii="Arial" w:eastAsia="Calibri" w:hAnsi="Arial" w:cs="Arial"/>
        </w:rPr>
        <w:t xml:space="preserve">. </w:t>
      </w:r>
    </w:p>
    <w:p w14:paraId="168FBDFA" w14:textId="4974FDEF" w:rsidR="007F6F18" w:rsidRPr="00F326F2" w:rsidRDefault="00A93663" w:rsidP="00E03C22">
      <w:pPr>
        <w:pStyle w:val="Akapitzlist"/>
        <w:numPr>
          <w:ilvl w:val="0"/>
          <w:numId w:val="6"/>
        </w:numPr>
        <w:ind w:hanging="426"/>
        <w:jc w:val="both"/>
        <w:rPr>
          <w:rFonts w:ascii="Arial" w:eastAsia="Calibri Light" w:hAnsi="Arial" w:cs="Arial"/>
        </w:rPr>
      </w:pPr>
      <w:r w:rsidRPr="00F326F2">
        <w:rPr>
          <w:rFonts w:ascii="Arial" w:eastAsia="Calibri Light" w:hAnsi="Arial" w:cs="Arial"/>
        </w:rPr>
        <w:t>Zlecenia będą udzielane telefonicznie</w:t>
      </w:r>
      <w:r w:rsidR="004423B1" w:rsidRPr="00F326F2">
        <w:rPr>
          <w:rFonts w:ascii="Arial" w:eastAsia="Calibri Light" w:hAnsi="Arial" w:cs="Arial"/>
        </w:rPr>
        <w:t xml:space="preserve"> (nr tel.</w:t>
      </w:r>
      <w:r w:rsidR="00B36C15" w:rsidRPr="00F326F2">
        <w:rPr>
          <w:rFonts w:ascii="Arial" w:eastAsia="Calibri Light" w:hAnsi="Arial" w:cs="Arial"/>
        </w:rPr>
        <w:t xml:space="preserve"> Zamawiającego: 994, nr tel. Wykonawcy: ………………….</w:t>
      </w:r>
      <w:r w:rsidR="00D036EB" w:rsidRPr="00F326F2">
        <w:rPr>
          <w:rFonts w:ascii="Arial" w:eastAsia="Calibri Light" w:hAnsi="Arial" w:cs="Arial"/>
        </w:rPr>
        <w:t>)</w:t>
      </w:r>
      <w:r w:rsidR="00466A3C">
        <w:rPr>
          <w:rFonts w:ascii="Arial" w:eastAsia="Calibri Light" w:hAnsi="Arial" w:cs="Arial"/>
        </w:rPr>
        <w:t xml:space="preserve"> lub</w:t>
      </w:r>
      <w:r w:rsidR="005B1426">
        <w:rPr>
          <w:rFonts w:ascii="Arial" w:eastAsia="Calibri Light" w:hAnsi="Arial" w:cs="Arial"/>
        </w:rPr>
        <w:t xml:space="preserve"> </w:t>
      </w:r>
      <w:r w:rsidRPr="00F326F2">
        <w:rPr>
          <w:rFonts w:ascii="Arial" w:eastAsia="Calibri Light" w:hAnsi="Arial" w:cs="Arial"/>
        </w:rPr>
        <w:t xml:space="preserve">za pośrednictwem poczty elektronicznej </w:t>
      </w:r>
      <w:r w:rsidR="004423B1" w:rsidRPr="00F326F2">
        <w:rPr>
          <w:rFonts w:ascii="Arial" w:eastAsia="Calibri Light" w:hAnsi="Arial" w:cs="Arial"/>
        </w:rPr>
        <w:t xml:space="preserve">(adres e-mail </w:t>
      </w:r>
      <w:r w:rsidR="00B36C15" w:rsidRPr="00F326F2">
        <w:rPr>
          <w:rFonts w:ascii="Arial" w:eastAsia="Calibri Light" w:hAnsi="Arial" w:cs="Arial"/>
        </w:rPr>
        <w:t xml:space="preserve">Zamawiającego: </w:t>
      </w:r>
      <w:hyperlink r:id="rId8" w:history="1">
        <w:r w:rsidR="00B36C15" w:rsidRPr="00F326F2">
          <w:rPr>
            <w:rStyle w:val="Hipercze"/>
            <w:rFonts w:ascii="Arial" w:eastAsia="Calibri Light" w:hAnsi="Arial" w:cs="Arial"/>
          </w:rPr>
          <w:t>994@aquanet.pl</w:t>
        </w:r>
      </w:hyperlink>
      <w:r w:rsidR="00B36C15" w:rsidRPr="00F326F2">
        <w:rPr>
          <w:rFonts w:ascii="Arial" w:eastAsia="Calibri Light" w:hAnsi="Arial" w:cs="Arial"/>
        </w:rPr>
        <w:t xml:space="preserve">, adres e-mail Wykonawcy: ……………………… </w:t>
      </w:r>
      <w:r w:rsidR="004423B1" w:rsidRPr="00F326F2">
        <w:rPr>
          <w:rFonts w:ascii="Arial" w:eastAsia="Calibri Light" w:hAnsi="Arial" w:cs="Arial"/>
        </w:rPr>
        <w:t>)</w:t>
      </w:r>
      <w:r w:rsidR="003E1953">
        <w:rPr>
          <w:rFonts w:ascii="Arial" w:eastAsia="Calibri Light" w:hAnsi="Arial" w:cs="Arial"/>
        </w:rPr>
        <w:t xml:space="preserve"> </w:t>
      </w:r>
      <w:r w:rsidRPr="00F326F2">
        <w:rPr>
          <w:rFonts w:ascii="Arial" w:eastAsia="Calibri Light" w:hAnsi="Arial" w:cs="Arial"/>
        </w:rPr>
        <w:t xml:space="preserve">przez </w:t>
      </w:r>
      <w:r w:rsidR="00B36C15" w:rsidRPr="00F326F2">
        <w:rPr>
          <w:rFonts w:ascii="Arial" w:eastAsia="Calibri Light" w:hAnsi="Arial" w:cs="Arial"/>
        </w:rPr>
        <w:t xml:space="preserve">pracownika </w:t>
      </w:r>
      <w:r w:rsidRPr="00F326F2">
        <w:rPr>
          <w:rFonts w:ascii="Arial" w:eastAsia="Calibri Light" w:hAnsi="Arial" w:cs="Arial"/>
        </w:rPr>
        <w:t>Zamawiającego</w:t>
      </w:r>
      <w:r w:rsidR="00B36C15" w:rsidRPr="00F326F2">
        <w:rPr>
          <w:rFonts w:ascii="Arial" w:eastAsia="Calibri Light" w:hAnsi="Arial" w:cs="Arial"/>
        </w:rPr>
        <w:t xml:space="preserve"> zatrudnionego w Dziale Utrzymania Ruchu</w:t>
      </w:r>
      <w:r w:rsidR="00D036EB" w:rsidRPr="00F326F2">
        <w:rPr>
          <w:rFonts w:ascii="Arial" w:eastAsia="Calibri Light" w:hAnsi="Arial" w:cs="Arial"/>
          <w:lang w:val="de-DE"/>
        </w:rPr>
        <w:t>.</w:t>
      </w:r>
    </w:p>
    <w:p w14:paraId="2377CC08" w14:textId="616734D5" w:rsidR="007F6F18" w:rsidRPr="00415094" w:rsidRDefault="007F6F18" w:rsidP="00426558">
      <w:pPr>
        <w:jc w:val="both"/>
      </w:pPr>
    </w:p>
    <w:p w14:paraId="3C6C08D2" w14:textId="77777777" w:rsidR="00AE27F6" w:rsidRDefault="00A93663" w:rsidP="00E03C22">
      <w:pPr>
        <w:pStyle w:val="Akapitzlist"/>
        <w:numPr>
          <w:ilvl w:val="0"/>
          <w:numId w:val="6"/>
        </w:numPr>
        <w:ind w:hanging="426"/>
        <w:jc w:val="both"/>
        <w:rPr>
          <w:rFonts w:ascii="Arial" w:eastAsia="Calibri Light" w:hAnsi="Arial" w:cs="Arial"/>
        </w:rPr>
      </w:pPr>
      <w:r w:rsidRPr="00F326F2">
        <w:rPr>
          <w:rFonts w:ascii="Arial" w:eastAsia="Calibri Light" w:hAnsi="Arial" w:cs="Arial"/>
        </w:rPr>
        <w:t xml:space="preserve">Wykonawca zobowiązuje się do podjęcia prac, w ramach danego Zlecenia niezwłocznie po zgłoszeniu awarii przez Zamawiającego (zgodnie z ust. 2 powyżej), jednak nie później niż 3 godzin od chwili </w:t>
      </w:r>
      <w:r w:rsidR="00D036EB" w:rsidRPr="00F326F2">
        <w:rPr>
          <w:rFonts w:ascii="Arial" w:eastAsia="Calibri Light" w:hAnsi="Arial" w:cs="Arial"/>
        </w:rPr>
        <w:t>otrzymania przez Wykonawcę Zlecenia.</w:t>
      </w:r>
      <w:r w:rsidR="00B36C15" w:rsidRPr="00F326F2">
        <w:rPr>
          <w:rFonts w:ascii="Arial" w:eastAsia="Calibri Light" w:hAnsi="Arial" w:cs="Arial"/>
        </w:rPr>
        <w:t xml:space="preserve"> Strony mogą uzgodnić dla poszczególnych Zleceń dłuższy czas reakcji, niż wskazany w zdaniu poprzedzającym.</w:t>
      </w:r>
      <w:r w:rsidR="00AE27F6" w:rsidRPr="00AE27F6">
        <w:rPr>
          <w:rFonts w:ascii="Arial" w:eastAsia="Calibri Light" w:hAnsi="Arial" w:cs="Arial"/>
        </w:rPr>
        <w:t xml:space="preserve"> </w:t>
      </w:r>
    </w:p>
    <w:p w14:paraId="38228045" w14:textId="62049F0F" w:rsidR="00F10A73" w:rsidRDefault="00F10A73" w:rsidP="00E03C22">
      <w:pPr>
        <w:pStyle w:val="Akapitzlist"/>
        <w:numPr>
          <w:ilvl w:val="0"/>
          <w:numId w:val="6"/>
        </w:numPr>
        <w:ind w:hanging="426"/>
        <w:jc w:val="both"/>
        <w:rPr>
          <w:rFonts w:ascii="Arial" w:eastAsia="Calibri Light" w:hAnsi="Arial" w:cs="Arial"/>
        </w:rPr>
      </w:pPr>
      <w:r>
        <w:rPr>
          <w:rFonts w:ascii="Arial" w:eastAsia="Calibri Light" w:hAnsi="Arial" w:cs="Arial"/>
        </w:rPr>
        <w:lastRenderedPageBreak/>
        <w:t>Wykonawca zobowiązany jest realizować prace będące Przedmiotem Umowy niezwłocznie, traktując Umowę z Zamawiającym w sposób priorytetowy.</w:t>
      </w:r>
    </w:p>
    <w:p w14:paraId="2D61E850" w14:textId="0B937D71" w:rsidR="00D036EB" w:rsidRPr="00F326F2" w:rsidRDefault="00AE27F6" w:rsidP="00E03C22">
      <w:pPr>
        <w:pStyle w:val="Akapitzlist"/>
        <w:numPr>
          <w:ilvl w:val="0"/>
          <w:numId w:val="6"/>
        </w:numPr>
        <w:ind w:hanging="426"/>
        <w:jc w:val="both"/>
        <w:rPr>
          <w:rFonts w:ascii="Arial" w:eastAsia="Calibri Light" w:hAnsi="Arial" w:cs="Arial"/>
        </w:rPr>
      </w:pPr>
      <w:r w:rsidRPr="0018213D">
        <w:rPr>
          <w:rFonts w:ascii="Arial" w:eastAsia="Calibri Light" w:hAnsi="Arial" w:cs="Arial"/>
        </w:rPr>
        <w:t xml:space="preserve">Strony dokonają każdorazowo odbioru prac zanikających i ulegających zakryciu, na zasadach i warunkach wskazanych w </w:t>
      </w:r>
      <w:r w:rsidR="00A74114">
        <w:rPr>
          <w:rFonts w:ascii="Arial" w:eastAsia="Calibri Light" w:hAnsi="Arial" w:cs="Arial"/>
        </w:rPr>
        <w:t>SWZ</w:t>
      </w:r>
      <w:r w:rsidRPr="0018213D">
        <w:rPr>
          <w:rFonts w:ascii="Arial" w:eastAsia="Calibri Light" w:hAnsi="Arial" w:cs="Arial"/>
        </w:rPr>
        <w:t>.</w:t>
      </w:r>
    </w:p>
    <w:p w14:paraId="215A810C" w14:textId="06F64B5F" w:rsidR="007F6F18" w:rsidRPr="00F326F2" w:rsidRDefault="00A93663" w:rsidP="00E03C22">
      <w:pPr>
        <w:numPr>
          <w:ilvl w:val="0"/>
          <w:numId w:val="7"/>
        </w:numPr>
        <w:ind w:left="426" w:hanging="426"/>
        <w:jc w:val="both"/>
        <w:rPr>
          <w:rFonts w:ascii="Arial" w:eastAsia="Calibri Light" w:hAnsi="Arial" w:cs="Arial"/>
        </w:rPr>
      </w:pPr>
      <w:r w:rsidRPr="00F326F2">
        <w:rPr>
          <w:rFonts w:ascii="Arial" w:eastAsia="Calibri Light" w:hAnsi="Arial" w:cs="Arial"/>
        </w:rPr>
        <w:t xml:space="preserve">Odbiory dokonywane będą zgodnie z procedurą, 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rej mowa w §</w:t>
      </w:r>
      <w:r w:rsidR="00187E5E">
        <w:rPr>
          <w:rFonts w:ascii="Arial" w:eastAsia="Calibri Light" w:hAnsi="Arial" w:cs="Arial"/>
        </w:rPr>
        <w:t xml:space="preserve"> </w:t>
      </w:r>
      <w:r w:rsidRPr="00F326F2">
        <w:rPr>
          <w:rFonts w:ascii="Arial" w:eastAsia="Calibri Light" w:hAnsi="Arial" w:cs="Arial"/>
        </w:rPr>
        <w:t xml:space="preserve">5 ust. 2 </w:t>
      </w:r>
      <w:proofErr w:type="spellStart"/>
      <w:r w:rsidRPr="00F326F2">
        <w:rPr>
          <w:rFonts w:ascii="Arial" w:eastAsia="Calibri Light" w:hAnsi="Arial" w:cs="Arial"/>
        </w:rPr>
        <w:t>ppkt</w:t>
      </w:r>
      <w:proofErr w:type="spellEnd"/>
      <w:r w:rsidRPr="00F326F2">
        <w:rPr>
          <w:rFonts w:ascii="Arial" w:eastAsia="Calibri Light" w:hAnsi="Arial" w:cs="Arial"/>
        </w:rPr>
        <w:t xml:space="preserve"> a) Umowy. </w:t>
      </w:r>
    </w:p>
    <w:p w14:paraId="28155FFC" w14:textId="41C21EF4" w:rsidR="007F6F18" w:rsidRPr="00F326F2" w:rsidRDefault="00A93663" w:rsidP="00E03C22">
      <w:pPr>
        <w:numPr>
          <w:ilvl w:val="0"/>
          <w:numId w:val="7"/>
        </w:numPr>
        <w:ind w:left="426" w:hanging="426"/>
        <w:jc w:val="both"/>
        <w:rPr>
          <w:rFonts w:ascii="Arial" w:eastAsia="Calibri Light" w:hAnsi="Arial" w:cs="Arial"/>
        </w:rPr>
      </w:pPr>
      <w:r w:rsidRPr="00F326F2">
        <w:rPr>
          <w:rFonts w:ascii="Arial" w:eastAsia="Calibri Light" w:hAnsi="Arial" w:cs="Arial"/>
        </w:rPr>
        <w:t>Wykonawca zobowiązany jest zawiadomić Zamawiającego o wykonaniu Robót w ramach Zlecenia</w:t>
      </w:r>
      <w:r w:rsidR="00D036EB" w:rsidRPr="00F326F2">
        <w:rPr>
          <w:rFonts w:ascii="Arial" w:eastAsia="Calibri Light" w:hAnsi="Arial" w:cs="Arial"/>
        </w:rPr>
        <w:t xml:space="preserve">, poprzez wysłanie wiadomości elektronicznej lub </w:t>
      </w:r>
      <w:r w:rsidR="00B36C15" w:rsidRPr="00F326F2">
        <w:rPr>
          <w:rFonts w:ascii="Arial" w:eastAsia="Calibri Light" w:hAnsi="Arial" w:cs="Arial"/>
        </w:rPr>
        <w:t>telefonicznie (na adres e-mail i nr tel., wskazane w ust. 2</w:t>
      </w:r>
      <w:r w:rsidR="00D036EB" w:rsidRPr="00F326F2">
        <w:rPr>
          <w:rFonts w:ascii="Arial" w:eastAsia="Calibri Light" w:hAnsi="Arial" w:cs="Arial"/>
        </w:rPr>
        <w:t xml:space="preserve">) </w:t>
      </w:r>
      <w:r w:rsidRPr="00F326F2">
        <w:rPr>
          <w:rFonts w:ascii="Arial" w:eastAsia="Calibri Light" w:hAnsi="Arial" w:cs="Arial"/>
        </w:rPr>
        <w:t>.</w:t>
      </w:r>
    </w:p>
    <w:p w14:paraId="571009FB" w14:textId="0AAF5EB3" w:rsidR="007F6F18" w:rsidRPr="00F326F2" w:rsidRDefault="00A93663" w:rsidP="00E03C22">
      <w:pPr>
        <w:numPr>
          <w:ilvl w:val="0"/>
          <w:numId w:val="7"/>
        </w:numPr>
        <w:ind w:left="426" w:hanging="426"/>
        <w:jc w:val="both"/>
        <w:rPr>
          <w:rFonts w:ascii="Arial" w:eastAsia="Calibri Light" w:hAnsi="Arial" w:cs="Arial"/>
        </w:rPr>
      </w:pPr>
      <w:r w:rsidRPr="00F326F2">
        <w:rPr>
          <w:rFonts w:ascii="Arial" w:eastAsia="Calibri Light" w:hAnsi="Arial" w:cs="Arial"/>
        </w:rPr>
        <w:t xml:space="preserve">Po dokonaniu odbioru prac zrealizowanych w ramach danego Zlecenia Strony podpiszą </w:t>
      </w:r>
      <w:r w:rsidR="005D117C">
        <w:rPr>
          <w:rFonts w:ascii="Arial" w:eastAsia="Calibri Light" w:hAnsi="Arial" w:cs="Arial"/>
        </w:rPr>
        <w:t>P</w:t>
      </w:r>
      <w:r w:rsidRPr="00F326F2">
        <w:rPr>
          <w:rFonts w:ascii="Arial" w:eastAsia="Calibri Light" w:hAnsi="Arial" w:cs="Arial"/>
        </w:rPr>
        <w:t xml:space="preserve">rotokół </w:t>
      </w:r>
      <w:r w:rsidR="005D117C">
        <w:rPr>
          <w:rFonts w:ascii="Arial" w:eastAsia="Calibri Light" w:hAnsi="Arial" w:cs="Arial"/>
        </w:rPr>
        <w:t>O</w:t>
      </w:r>
      <w:r w:rsidRPr="00F326F2">
        <w:rPr>
          <w:rFonts w:ascii="Arial" w:eastAsia="Calibri Light" w:hAnsi="Arial" w:cs="Arial"/>
        </w:rPr>
        <w:t xml:space="preserve">dbioru </w:t>
      </w:r>
      <w:r w:rsidR="005D117C">
        <w:rPr>
          <w:rFonts w:ascii="Arial" w:eastAsia="Calibri Light" w:hAnsi="Arial" w:cs="Arial"/>
        </w:rPr>
        <w:t xml:space="preserve">Końcowego – załącznik nr 5 do Umowy </w:t>
      </w:r>
      <w:r w:rsidRPr="00F326F2">
        <w:rPr>
          <w:rFonts w:ascii="Arial" w:eastAsia="Calibri Light" w:hAnsi="Arial" w:cs="Arial"/>
        </w:rPr>
        <w:t>(dalej zwany</w:t>
      </w:r>
      <w:r w:rsidR="00C03621">
        <w:rPr>
          <w:rFonts w:ascii="Arial" w:eastAsia="Calibri Light" w:hAnsi="Arial" w:cs="Arial"/>
        </w:rPr>
        <w:t>:</w:t>
      </w:r>
      <w:r w:rsidRPr="00F326F2">
        <w:rPr>
          <w:rFonts w:ascii="Arial" w:eastAsia="Calibri Light" w:hAnsi="Arial" w:cs="Arial"/>
        </w:rPr>
        <w:t xml:space="preserve"> „Protokołem”), przy czym warunkiem podpisania Protokołu będzie zaakceptowanie przez Zamawiającego dokumentacji powykonawczej przygotowanej i przekazanej przez Wykonawcę</w:t>
      </w:r>
      <w:r w:rsidR="001A4DDF" w:rsidRPr="00F326F2">
        <w:rPr>
          <w:rFonts w:ascii="Arial" w:eastAsia="Calibri Light" w:hAnsi="Arial" w:cs="Arial"/>
        </w:rPr>
        <w:t xml:space="preserve"> oraz kosztorysu powykonawczego obejmującego dane Zlecenie.</w:t>
      </w:r>
    </w:p>
    <w:p w14:paraId="1D5BCE4F" w14:textId="7E20F4E9" w:rsidR="007F6F18" w:rsidRPr="00F326F2" w:rsidRDefault="00A93663" w:rsidP="00E03C22">
      <w:pPr>
        <w:numPr>
          <w:ilvl w:val="0"/>
          <w:numId w:val="7"/>
        </w:numPr>
        <w:ind w:left="426" w:hanging="426"/>
        <w:jc w:val="both"/>
        <w:rPr>
          <w:rFonts w:ascii="Arial" w:eastAsia="Calibri Light" w:hAnsi="Arial" w:cs="Arial"/>
        </w:rPr>
      </w:pPr>
      <w:r w:rsidRPr="00F326F2">
        <w:rPr>
          <w:rFonts w:ascii="Arial" w:eastAsia="Calibri Light" w:hAnsi="Arial" w:cs="Arial"/>
        </w:rPr>
        <w:t>Jeżeli w trakcie dokonywania odbioru Rob</w:t>
      </w:r>
      <w:r w:rsidRPr="00F326F2">
        <w:rPr>
          <w:rFonts w:ascii="Arial" w:eastAsia="Calibri Light" w:hAnsi="Arial" w:cs="Arial"/>
          <w:lang w:val="es-ES_tradnl"/>
        </w:rPr>
        <w:t>ó</w:t>
      </w:r>
      <w:r w:rsidRPr="00F326F2">
        <w:rPr>
          <w:rFonts w:ascii="Arial" w:eastAsia="Calibri Light" w:hAnsi="Arial" w:cs="Arial"/>
        </w:rPr>
        <w:t>t objętych danym Zleceniem Zamawiający stwierdzi, że nie są one wykonane</w:t>
      </w:r>
      <w:r w:rsidR="000D659D">
        <w:rPr>
          <w:rFonts w:ascii="Arial" w:eastAsia="Calibri Light" w:hAnsi="Arial" w:cs="Arial"/>
        </w:rPr>
        <w:t xml:space="preserve"> </w:t>
      </w:r>
      <w:r w:rsidRPr="00F326F2">
        <w:rPr>
          <w:rFonts w:ascii="Arial" w:eastAsia="Calibri Light" w:hAnsi="Arial" w:cs="Arial"/>
        </w:rPr>
        <w:t>prawidłowo, w</w:t>
      </w:r>
      <w:r w:rsidRPr="00F326F2">
        <w:rPr>
          <w:rFonts w:ascii="Arial" w:eastAsia="Calibri Light" w:hAnsi="Arial" w:cs="Arial"/>
          <w:lang w:val="es-ES_tradnl"/>
        </w:rPr>
        <w:t>ó</w:t>
      </w:r>
      <w:r w:rsidRPr="00F326F2">
        <w:rPr>
          <w:rFonts w:ascii="Arial" w:eastAsia="Calibri Light" w:hAnsi="Arial" w:cs="Arial"/>
        </w:rPr>
        <w:t>wczas:</w:t>
      </w:r>
    </w:p>
    <w:p w14:paraId="6606644B" w14:textId="51607778" w:rsidR="007F6F18" w:rsidRPr="00F326F2" w:rsidRDefault="00A93663" w:rsidP="00E03C22">
      <w:pPr>
        <w:pStyle w:val="Akapitzlist"/>
        <w:numPr>
          <w:ilvl w:val="0"/>
          <w:numId w:val="9"/>
        </w:numPr>
        <w:ind w:left="1276" w:hanging="709"/>
        <w:jc w:val="both"/>
        <w:rPr>
          <w:rFonts w:ascii="Arial" w:eastAsia="Calibri Light" w:hAnsi="Arial" w:cs="Arial"/>
        </w:rPr>
      </w:pPr>
      <w:r w:rsidRPr="00F326F2">
        <w:rPr>
          <w:rFonts w:ascii="Arial" w:eastAsia="Calibri Light" w:hAnsi="Arial" w:cs="Arial"/>
        </w:rPr>
        <w:t>Zamawiający może odm</w:t>
      </w:r>
      <w:r w:rsidRPr="00F326F2">
        <w:rPr>
          <w:rFonts w:ascii="Arial" w:eastAsia="Calibri Light" w:hAnsi="Arial" w:cs="Arial"/>
          <w:lang w:val="es-ES_tradnl"/>
        </w:rPr>
        <w:t>ó</w:t>
      </w:r>
      <w:r w:rsidRPr="00F326F2">
        <w:rPr>
          <w:rFonts w:ascii="Arial" w:eastAsia="Calibri Light" w:hAnsi="Arial" w:cs="Arial"/>
        </w:rPr>
        <w:t xml:space="preserve">wić </w:t>
      </w:r>
      <w:r w:rsidR="000D659D">
        <w:rPr>
          <w:rFonts w:ascii="Arial" w:eastAsia="Calibri Light" w:hAnsi="Arial" w:cs="Arial"/>
        </w:rPr>
        <w:t xml:space="preserve">ich </w:t>
      </w:r>
      <w:r w:rsidRPr="00F326F2">
        <w:rPr>
          <w:rFonts w:ascii="Arial" w:eastAsia="Calibri Light" w:hAnsi="Arial" w:cs="Arial"/>
        </w:rPr>
        <w:t>odbioru do czasu usunięcia wad przez Wykonawcę;</w:t>
      </w:r>
    </w:p>
    <w:p w14:paraId="1E4288E9" w14:textId="77777777" w:rsidR="007F6F18" w:rsidRPr="00F326F2" w:rsidRDefault="00A93663" w:rsidP="00E03C22">
      <w:pPr>
        <w:pStyle w:val="Akapitzlist"/>
        <w:numPr>
          <w:ilvl w:val="0"/>
          <w:numId w:val="10"/>
        </w:numPr>
        <w:ind w:left="1276" w:hanging="709"/>
        <w:jc w:val="both"/>
        <w:rPr>
          <w:rFonts w:ascii="Arial" w:eastAsia="Calibri Light" w:hAnsi="Arial" w:cs="Arial"/>
        </w:rPr>
      </w:pPr>
      <w:r w:rsidRPr="00F326F2">
        <w:rPr>
          <w:rFonts w:ascii="Arial" w:eastAsia="Calibri Light" w:hAnsi="Arial" w:cs="Arial"/>
        </w:rPr>
        <w:t xml:space="preserve">w przypadku braku możliwości usunięcia wad przez Wykonawcę,  Zamawiający może obniżyć wynagrodzenie Wykonawcy za dane Zlecenie. </w:t>
      </w:r>
    </w:p>
    <w:p w14:paraId="798B0930" w14:textId="7B51CF60" w:rsidR="007F6F18" w:rsidRPr="00F326F2" w:rsidRDefault="00A93663" w:rsidP="00E03C22">
      <w:pPr>
        <w:numPr>
          <w:ilvl w:val="0"/>
          <w:numId w:val="7"/>
        </w:numPr>
        <w:ind w:left="426"/>
        <w:jc w:val="both"/>
        <w:rPr>
          <w:rFonts w:ascii="Arial" w:eastAsia="Calibri Light" w:hAnsi="Arial" w:cs="Arial"/>
        </w:rPr>
      </w:pPr>
      <w:r w:rsidRPr="00F326F2">
        <w:rPr>
          <w:rFonts w:ascii="Arial" w:eastAsia="Calibri Light" w:hAnsi="Arial" w:cs="Arial"/>
        </w:rPr>
        <w:t>Wykonawca zobowiązany jest zawiadomić Zamawiającego o poprawnym wykonaniu zakwestionowanych przez Zamawiającego Rob</w:t>
      </w:r>
      <w:r w:rsidRPr="00F326F2">
        <w:rPr>
          <w:rFonts w:ascii="Arial" w:eastAsia="Calibri Light" w:hAnsi="Arial" w:cs="Arial"/>
          <w:lang w:val="es-ES_tradnl"/>
        </w:rPr>
        <w:t>ó</w:t>
      </w:r>
      <w:r w:rsidRPr="00F326F2">
        <w:rPr>
          <w:rFonts w:ascii="Arial" w:eastAsia="Calibri Light" w:hAnsi="Arial" w:cs="Arial"/>
        </w:rPr>
        <w:t xml:space="preserve">t, 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rPr>
        <w:t>r</w:t>
      </w:r>
      <w:r w:rsidR="00D036EB" w:rsidRPr="00F326F2">
        <w:rPr>
          <w:rFonts w:ascii="Arial" w:eastAsia="Calibri Light" w:hAnsi="Arial" w:cs="Arial"/>
        </w:rPr>
        <w:t>ych</w:t>
      </w:r>
      <w:proofErr w:type="spellEnd"/>
      <w:r w:rsidRPr="00F326F2">
        <w:rPr>
          <w:rFonts w:ascii="Arial" w:eastAsia="Calibri Light" w:hAnsi="Arial" w:cs="Arial"/>
        </w:rPr>
        <w:t xml:space="preserve"> mowa w ust. </w:t>
      </w:r>
      <w:r w:rsidR="000D659D">
        <w:rPr>
          <w:rFonts w:ascii="Arial" w:eastAsia="Calibri Light" w:hAnsi="Arial" w:cs="Arial"/>
        </w:rPr>
        <w:t>8</w:t>
      </w:r>
      <w:r w:rsidR="000D659D" w:rsidRPr="00F326F2">
        <w:rPr>
          <w:rFonts w:ascii="Arial" w:eastAsia="Calibri Light" w:hAnsi="Arial" w:cs="Arial"/>
        </w:rPr>
        <w:t xml:space="preserve"> </w:t>
      </w:r>
      <w:r w:rsidRPr="00F326F2">
        <w:rPr>
          <w:rFonts w:ascii="Arial" w:eastAsia="Calibri Light" w:hAnsi="Arial" w:cs="Arial"/>
        </w:rPr>
        <w:t>powyżej oraz zaproponować nowy termin odbioru Rob</w:t>
      </w:r>
      <w:r w:rsidRPr="00F326F2">
        <w:rPr>
          <w:rFonts w:ascii="Arial" w:eastAsia="Calibri Light" w:hAnsi="Arial" w:cs="Arial"/>
          <w:lang w:val="es-ES_tradnl"/>
        </w:rPr>
        <w:t>ó</w:t>
      </w:r>
      <w:r w:rsidRPr="00F326F2">
        <w:rPr>
          <w:rFonts w:ascii="Arial" w:eastAsia="Calibri Light" w:hAnsi="Arial" w:cs="Arial"/>
        </w:rPr>
        <w:t>t.</w:t>
      </w:r>
    </w:p>
    <w:p w14:paraId="65EC7FA1" w14:textId="77777777" w:rsidR="007F6F18" w:rsidRPr="00F326F2" w:rsidRDefault="007F6F18">
      <w:pPr>
        <w:pStyle w:val="Akapitzlist"/>
        <w:ind w:left="0" w:firstLine="696"/>
        <w:jc w:val="both"/>
        <w:rPr>
          <w:rFonts w:ascii="Arial" w:eastAsia="Calibri Light" w:hAnsi="Arial" w:cs="Arial"/>
        </w:rPr>
      </w:pPr>
    </w:p>
    <w:p w14:paraId="3CE933CE" w14:textId="0544AA5B" w:rsidR="007F6F18" w:rsidRPr="00F326F2" w:rsidRDefault="007F6F18">
      <w:pPr>
        <w:pStyle w:val="Akapitzlist"/>
        <w:ind w:left="0" w:firstLine="696"/>
        <w:jc w:val="both"/>
        <w:rPr>
          <w:rFonts w:ascii="Arial" w:eastAsia="Calibri Light" w:hAnsi="Arial" w:cs="Arial"/>
        </w:rPr>
      </w:pPr>
    </w:p>
    <w:p w14:paraId="680840D4" w14:textId="77777777" w:rsidR="007F6F18" w:rsidRPr="00F326F2" w:rsidRDefault="00A93663">
      <w:pPr>
        <w:pStyle w:val="Domylnie"/>
        <w:spacing w:after="120"/>
        <w:jc w:val="center"/>
        <w:rPr>
          <w:rFonts w:ascii="Arial" w:eastAsia="Calibri Light" w:hAnsi="Arial" w:cs="Arial"/>
          <w:b/>
          <w:bCs/>
        </w:rPr>
      </w:pPr>
      <w:r w:rsidRPr="00F326F2">
        <w:rPr>
          <w:rFonts w:ascii="Arial" w:eastAsia="Calibri Light" w:hAnsi="Arial" w:cs="Arial"/>
          <w:b/>
          <w:bCs/>
        </w:rPr>
        <w:t>§ 5</w:t>
      </w:r>
    </w:p>
    <w:p w14:paraId="1FABED3E" w14:textId="0884730A" w:rsidR="007F6F18" w:rsidRPr="00F326F2" w:rsidRDefault="00A93663" w:rsidP="00E03C22">
      <w:pPr>
        <w:pStyle w:val="Domylnie"/>
        <w:numPr>
          <w:ilvl w:val="0"/>
          <w:numId w:val="13"/>
        </w:numPr>
        <w:spacing w:after="120"/>
        <w:jc w:val="both"/>
        <w:rPr>
          <w:rFonts w:ascii="Arial" w:eastAsia="Calibri Light" w:hAnsi="Arial" w:cs="Arial"/>
          <w:kern w:val="0"/>
        </w:rPr>
      </w:pPr>
      <w:r w:rsidRPr="00F326F2">
        <w:rPr>
          <w:rFonts w:ascii="Arial" w:eastAsia="Calibri Light" w:hAnsi="Arial" w:cs="Arial"/>
          <w:kern w:val="0"/>
        </w:rPr>
        <w:t>Do wykonania Umowy Wykonawca</w:t>
      </w:r>
      <w:r w:rsidR="005357CB">
        <w:rPr>
          <w:rFonts w:ascii="Arial" w:eastAsia="Calibri Light" w:hAnsi="Arial" w:cs="Arial"/>
          <w:kern w:val="0"/>
        </w:rPr>
        <w:t xml:space="preserve"> </w:t>
      </w:r>
      <w:ins w:id="0" w:author="kancelaria_prawna" w:date="2022-06-17T13:28:00Z">
        <w:r w:rsidR="00732743">
          <w:rPr>
            <w:rFonts w:ascii="Arial" w:eastAsia="Calibri Light" w:hAnsi="Arial" w:cs="Arial"/>
            <w:kern w:val="0"/>
          </w:rPr>
          <w:t>dysponować</w:t>
        </w:r>
      </w:ins>
      <w:del w:id="1" w:author="kancelaria_prawna" w:date="2022-06-17T13:28:00Z">
        <w:r w:rsidR="001372B6" w:rsidDel="00732743">
          <w:rPr>
            <w:rFonts w:ascii="Arial" w:eastAsia="Calibri Light" w:hAnsi="Arial" w:cs="Arial"/>
            <w:kern w:val="0"/>
          </w:rPr>
          <w:delText>posiadać</w:delText>
        </w:r>
      </w:del>
      <w:r w:rsidR="000D659D">
        <w:rPr>
          <w:rFonts w:ascii="Arial" w:eastAsia="Calibri Light" w:hAnsi="Arial" w:cs="Arial"/>
          <w:kern w:val="0"/>
        </w:rPr>
        <w:t xml:space="preserve"> będzie </w:t>
      </w:r>
      <w:del w:id="2" w:author="kancelaria_prawna" w:date="2022-06-17T13:28:00Z">
        <w:r w:rsidRPr="00F326F2" w:rsidDel="00732743">
          <w:rPr>
            <w:rFonts w:ascii="Arial" w:eastAsia="Calibri Light" w:hAnsi="Arial" w:cs="Arial"/>
            <w:kern w:val="0"/>
          </w:rPr>
          <w:delText>włas</w:delText>
        </w:r>
        <w:r w:rsidR="000D659D" w:rsidDel="00732743">
          <w:rPr>
            <w:rFonts w:ascii="Arial" w:eastAsia="Calibri Light" w:hAnsi="Arial" w:cs="Arial"/>
            <w:kern w:val="0"/>
          </w:rPr>
          <w:delText>n</w:delText>
        </w:r>
        <w:r w:rsidR="001372B6" w:rsidDel="00732743">
          <w:rPr>
            <w:rFonts w:ascii="Arial" w:eastAsia="Calibri Light" w:hAnsi="Arial" w:cs="Arial"/>
            <w:kern w:val="0"/>
          </w:rPr>
          <w:delText>e</w:delText>
        </w:r>
        <w:r w:rsidRPr="00F326F2" w:rsidDel="00732743">
          <w:rPr>
            <w:rFonts w:ascii="Arial" w:eastAsia="Calibri Light" w:hAnsi="Arial" w:cs="Arial"/>
            <w:kern w:val="0"/>
          </w:rPr>
          <w:delText xml:space="preserve"> </w:delText>
        </w:r>
      </w:del>
      <w:ins w:id="3" w:author="kancelaria_prawna" w:date="2022-06-17T13:28:00Z">
        <w:r w:rsidR="00732743">
          <w:rPr>
            <w:rFonts w:ascii="Arial" w:eastAsia="Calibri Light" w:hAnsi="Arial" w:cs="Arial"/>
            <w:kern w:val="0"/>
          </w:rPr>
          <w:t xml:space="preserve">odpowiednimi </w:t>
        </w:r>
      </w:ins>
      <w:r w:rsidR="000D659D" w:rsidRPr="00F326F2">
        <w:rPr>
          <w:rFonts w:ascii="Arial" w:eastAsia="Calibri Light" w:hAnsi="Arial" w:cs="Arial"/>
          <w:kern w:val="0"/>
        </w:rPr>
        <w:t>materia</w:t>
      </w:r>
      <w:r w:rsidR="000D659D">
        <w:rPr>
          <w:rFonts w:ascii="Arial" w:eastAsia="Calibri Light" w:hAnsi="Arial" w:cs="Arial"/>
          <w:kern w:val="0"/>
        </w:rPr>
        <w:t>ł</w:t>
      </w:r>
      <w:ins w:id="4" w:author="kancelaria_prawna" w:date="2022-06-17T13:28:00Z">
        <w:r w:rsidR="00732743">
          <w:rPr>
            <w:rFonts w:ascii="Arial" w:eastAsia="Calibri Light" w:hAnsi="Arial" w:cs="Arial"/>
            <w:kern w:val="0"/>
          </w:rPr>
          <w:t>ami</w:t>
        </w:r>
      </w:ins>
      <w:del w:id="5" w:author="kancelaria_prawna" w:date="2022-06-17T13:28:00Z">
        <w:r w:rsidR="000D659D" w:rsidDel="00732743">
          <w:rPr>
            <w:rFonts w:ascii="Arial" w:eastAsia="Calibri Light" w:hAnsi="Arial" w:cs="Arial"/>
            <w:kern w:val="0"/>
          </w:rPr>
          <w:delText>y</w:delText>
        </w:r>
      </w:del>
      <w:r w:rsidRPr="00F326F2">
        <w:rPr>
          <w:rFonts w:ascii="Arial" w:eastAsia="Calibri Light" w:hAnsi="Arial" w:cs="Arial"/>
          <w:kern w:val="0"/>
        </w:rPr>
        <w:t>, sprzęt</w:t>
      </w:r>
      <w:ins w:id="6" w:author="kancelaria_prawna" w:date="2022-06-17T13:28:00Z">
        <w:r w:rsidR="00732743">
          <w:rPr>
            <w:rFonts w:ascii="Arial" w:eastAsia="Calibri Light" w:hAnsi="Arial" w:cs="Arial"/>
            <w:kern w:val="0"/>
          </w:rPr>
          <w:t>em</w:t>
        </w:r>
      </w:ins>
      <w:r w:rsidRPr="00F326F2">
        <w:rPr>
          <w:rFonts w:ascii="Arial" w:eastAsia="Calibri Light" w:hAnsi="Arial" w:cs="Arial"/>
          <w:kern w:val="0"/>
        </w:rPr>
        <w:t xml:space="preserve"> i narzędzi</w:t>
      </w:r>
      <w:r w:rsidR="001372B6">
        <w:rPr>
          <w:rFonts w:ascii="Arial" w:eastAsia="Calibri Light" w:hAnsi="Arial" w:cs="Arial"/>
          <w:kern w:val="0"/>
        </w:rPr>
        <w:t>a</w:t>
      </w:r>
      <w:ins w:id="7" w:author="kancelaria_prawna" w:date="2022-06-17T13:28:00Z">
        <w:r w:rsidR="00732743">
          <w:rPr>
            <w:rFonts w:ascii="Arial" w:eastAsia="Calibri Light" w:hAnsi="Arial" w:cs="Arial"/>
            <w:kern w:val="0"/>
          </w:rPr>
          <w:t>mi</w:t>
        </w:r>
      </w:ins>
      <w:bookmarkStart w:id="8" w:name="_GoBack"/>
      <w:bookmarkEnd w:id="8"/>
      <w:r w:rsidR="00D036EB" w:rsidRPr="00F326F2">
        <w:rPr>
          <w:rFonts w:ascii="Arial" w:eastAsia="Calibri Light" w:hAnsi="Arial" w:cs="Arial"/>
          <w:kern w:val="0"/>
        </w:rPr>
        <w:t>.</w:t>
      </w:r>
      <w:r w:rsidR="00AB2457" w:rsidRPr="00F326F2">
        <w:rPr>
          <w:rFonts w:ascii="Arial" w:eastAsia="Calibri Light" w:hAnsi="Arial" w:cs="Arial"/>
          <w:kern w:val="0"/>
        </w:rPr>
        <w:t xml:space="preserve"> Procedura zatwierdzania przez Zamawiającego materiałów użytych przez Wykonawcę do realizacji Zleceń została określona w </w:t>
      </w:r>
      <w:r w:rsidR="00A74114">
        <w:rPr>
          <w:rFonts w:ascii="Arial" w:eastAsia="Calibri Light" w:hAnsi="Arial" w:cs="Arial"/>
          <w:kern w:val="0"/>
        </w:rPr>
        <w:t>SWZ</w:t>
      </w:r>
      <w:r w:rsidR="00AB2457" w:rsidRPr="00F326F2">
        <w:rPr>
          <w:rFonts w:ascii="Arial" w:eastAsia="Calibri Light" w:hAnsi="Arial" w:cs="Arial"/>
          <w:kern w:val="0"/>
        </w:rPr>
        <w:t>.</w:t>
      </w:r>
    </w:p>
    <w:p w14:paraId="1F083056" w14:textId="410FB8E2" w:rsidR="001A4DDF" w:rsidRPr="00F326F2" w:rsidRDefault="00A93663" w:rsidP="00E03C22">
      <w:pPr>
        <w:numPr>
          <w:ilvl w:val="0"/>
          <w:numId w:val="13"/>
        </w:numPr>
        <w:suppressAutoHyphens/>
        <w:spacing w:after="120"/>
        <w:jc w:val="both"/>
        <w:rPr>
          <w:rFonts w:ascii="Arial" w:eastAsia="Calibri Light" w:hAnsi="Arial" w:cs="Arial"/>
        </w:rPr>
      </w:pPr>
      <w:r w:rsidRPr="00F326F2">
        <w:rPr>
          <w:rFonts w:ascii="Arial" w:eastAsia="Calibri Light" w:hAnsi="Arial" w:cs="Arial"/>
        </w:rPr>
        <w:t xml:space="preserve">Wykonawca zobowiązuje się do wykonania Przedmiotu Umowy zgodnie z obowiązującymi przepisami prawa, normami i warunkami technicznymi, aktualnym poziomem wiedzy technicznej i z należytą </w:t>
      </w:r>
      <w:r w:rsidRPr="00F326F2">
        <w:rPr>
          <w:rFonts w:ascii="Arial" w:eastAsia="Calibri Light" w:hAnsi="Arial" w:cs="Arial"/>
          <w:lang w:val="it-IT"/>
        </w:rPr>
        <w:t>staranno</w:t>
      </w:r>
      <w:proofErr w:type="spellStart"/>
      <w:r w:rsidRPr="00F326F2">
        <w:rPr>
          <w:rFonts w:ascii="Arial" w:eastAsia="Calibri Light" w:hAnsi="Arial" w:cs="Arial"/>
        </w:rPr>
        <w:t>ścią</w:t>
      </w:r>
      <w:proofErr w:type="spellEnd"/>
      <w:r w:rsidRPr="00F326F2">
        <w:rPr>
          <w:rFonts w:ascii="Arial" w:eastAsia="Calibri Light" w:hAnsi="Arial" w:cs="Arial"/>
        </w:rPr>
        <w:t xml:space="preserve"> oraz zgodnie z następującymi dokumentami Zamawiającego:</w:t>
      </w:r>
    </w:p>
    <w:p w14:paraId="045F4D8D" w14:textId="5B95508B" w:rsidR="001A4DDF" w:rsidRPr="00F326F2" w:rsidRDefault="00A93663" w:rsidP="00E03C22">
      <w:pPr>
        <w:pStyle w:val="Akapitzlist"/>
        <w:numPr>
          <w:ilvl w:val="1"/>
          <w:numId w:val="13"/>
        </w:numPr>
        <w:ind w:left="1418"/>
        <w:jc w:val="both"/>
        <w:rPr>
          <w:rFonts w:ascii="Arial" w:eastAsia="Calibri Light" w:hAnsi="Arial" w:cs="Arial"/>
        </w:rPr>
      </w:pPr>
      <w:r w:rsidRPr="00F326F2">
        <w:rPr>
          <w:rFonts w:ascii="Arial" w:eastAsia="Calibri Light" w:hAnsi="Arial" w:cs="Arial"/>
        </w:rPr>
        <w:t xml:space="preserve">Procedura przeprowadzania odbiorów sieci wodociągowych </w:t>
      </w:r>
      <w:r w:rsidR="001372B6">
        <w:rPr>
          <w:rFonts w:ascii="Arial" w:eastAsia="Calibri Light" w:hAnsi="Arial" w:cs="Arial"/>
        </w:rPr>
        <w:br/>
      </w:r>
      <w:r w:rsidRPr="00F326F2">
        <w:rPr>
          <w:rFonts w:ascii="Arial" w:eastAsia="Calibri Light" w:hAnsi="Arial" w:cs="Arial"/>
        </w:rPr>
        <w:t>i kanalizacyjnych w obszarze działania AQUANET S</w:t>
      </w:r>
      <w:r w:rsidR="00C03621">
        <w:rPr>
          <w:rFonts w:ascii="Arial" w:eastAsia="Calibri Light" w:hAnsi="Arial" w:cs="Arial"/>
        </w:rPr>
        <w:t>.</w:t>
      </w:r>
      <w:r w:rsidRPr="00F326F2">
        <w:rPr>
          <w:rFonts w:ascii="Arial" w:eastAsia="Calibri Light" w:hAnsi="Arial" w:cs="Arial"/>
        </w:rPr>
        <w:t>A</w:t>
      </w:r>
      <w:r w:rsidR="00C03621">
        <w:rPr>
          <w:rFonts w:ascii="Arial" w:eastAsia="Calibri Light" w:hAnsi="Arial" w:cs="Arial"/>
        </w:rPr>
        <w:t>.</w:t>
      </w:r>
      <w:r w:rsidRPr="00F326F2">
        <w:rPr>
          <w:rFonts w:ascii="Arial" w:eastAsia="Calibri Light" w:hAnsi="Arial" w:cs="Arial"/>
        </w:rPr>
        <w:t>;</w:t>
      </w:r>
    </w:p>
    <w:p w14:paraId="7B79A822" w14:textId="550CD659" w:rsidR="001A4DDF" w:rsidRPr="00F326F2" w:rsidRDefault="00A93663" w:rsidP="00E03C22">
      <w:pPr>
        <w:pStyle w:val="Akapitzlist"/>
        <w:numPr>
          <w:ilvl w:val="1"/>
          <w:numId w:val="13"/>
        </w:numPr>
        <w:ind w:left="1418"/>
        <w:jc w:val="both"/>
        <w:rPr>
          <w:rFonts w:ascii="Arial" w:eastAsia="Calibri Light" w:hAnsi="Arial" w:cs="Arial"/>
        </w:rPr>
      </w:pPr>
      <w:r w:rsidRPr="00F326F2">
        <w:rPr>
          <w:rFonts w:ascii="Arial" w:eastAsia="Calibri Light" w:hAnsi="Arial" w:cs="Arial"/>
        </w:rPr>
        <w:t>Poziom Świadczenia Usług</w:t>
      </w:r>
      <w:r w:rsidR="00187E5E">
        <w:rPr>
          <w:rFonts w:ascii="Arial" w:eastAsia="Calibri Light" w:hAnsi="Arial" w:cs="Arial"/>
        </w:rPr>
        <w:t>;</w:t>
      </w:r>
    </w:p>
    <w:p w14:paraId="3837B4C5" w14:textId="268EBB6A" w:rsidR="00D65628" w:rsidRDefault="00D65628" w:rsidP="00E03C22">
      <w:pPr>
        <w:pStyle w:val="Akapitzlist"/>
        <w:numPr>
          <w:ilvl w:val="1"/>
          <w:numId w:val="13"/>
        </w:numPr>
        <w:ind w:left="1418"/>
        <w:jc w:val="both"/>
        <w:rPr>
          <w:rFonts w:ascii="Arial" w:eastAsia="Calibri Light" w:hAnsi="Arial" w:cs="Arial"/>
        </w:rPr>
      </w:pPr>
      <w:r w:rsidRPr="00F326F2">
        <w:rPr>
          <w:rFonts w:ascii="Arial" w:eastAsia="Calibri Light" w:hAnsi="Arial" w:cs="Arial"/>
        </w:rPr>
        <w:t xml:space="preserve">Regulaminy dostarczania wody i odprowadzania ścieków </w:t>
      </w:r>
      <w:r w:rsidR="008B476F" w:rsidRPr="00F326F2">
        <w:rPr>
          <w:rFonts w:ascii="Arial" w:eastAsia="Calibri Light" w:hAnsi="Arial" w:cs="Arial"/>
        </w:rPr>
        <w:t>obowiązujące na terenie gmin, na których</w:t>
      </w:r>
      <w:r w:rsidRPr="00F326F2">
        <w:rPr>
          <w:rFonts w:ascii="Arial" w:eastAsia="Calibri Light" w:hAnsi="Arial" w:cs="Arial"/>
        </w:rPr>
        <w:t xml:space="preserve"> obszarze </w:t>
      </w:r>
      <w:r w:rsidR="008B476F" w:rsidRPr="00F326F2">
        <w:rPr>
          <w:rFonts w:ascii="Arial" w:eastAsia="Calibri Light" w:hAnsi="Arial" w:cs="Arial"/>
        </w:rPr>
        <w:t>realizowany jest Przedmiot Umowy</w:t>
      </w:r>
      <w:r w:rsidR="00187E5E">
        <w:rPr>
          <w:rFonts w:ascii="Arial" w:eastAsia="Calibri Light" w:hAnsi="Arial" w:cs="Arial"/>
        </w:rPr>
        <w:t>.</w:t>
      </w:r>
    </w:p>
    <w:p w14:paraId="0A91142B" w14:textId="6656FEE7" w:rsidR="00043C30" w:rsidRPr="00F326F2" w:rsidRDefault="00164EF2" w:rsidP="00164EF2">
      <w:pPr>
        <w:pStyle w:val="Akapitzlist"/>
        <w:numPr>
          <w:ilvl w:val="1"/>
          <w:numId w:val="13"/>
        </w:numPr>
        <w:jc w:val="both"/>
        <w:rPr>
          <w:rFonts w:ascii="Arial" w:eastAsia="Calibri Light" w:hAnsi="Arial" w:cs="Arial"/>
        </w:rPr>
      </w:pPr>
      <w:r>
        <w:rPr>
          <w:rFonts w:ascii="Arial" w:eastAsia="Calibri Light" w:hAnsi="Arial" w:cs="Arial"/>
        </w:rPr>
        <w:t xml:space="preserve"> </w:t>
      </w:r>
      <w:r w:rsidRPr="00164EF2">
        <w:rPr>
          <w:rFonts w:ascii="Arial" w:eastAsia="Calibri Light" w:hAnsi="Arial" w:cs="Arial"/>
        </w:rPr>
        <w:t>Instrukcja postępowania w trakcie usuwania awarii wodociągowych</w:t>
      </w:r>
      <w:r w:rsidR="00F10A73">
        <w:rPr>
          <w:rFonts w:ascii="Arial" w:eastAsia="Calibri Light" w:hAnsi="Arial" w:cs="Arial"/>
        </w:rPr>
        <w:t>.</w:t>
      </w:r>
    </w:p>
    <w:p w14:paraId="49167B59" w14:textId="56745680" w:rsidR="007F6F18" w:rsidRPr="00F326F2" w:rsidRDefault="00C86501" w:rsidP="00F326F2">
      <w:pPr>
        <w:suppressAutoHyphens/>
        <w:spacing w:after="120"/>
        <w:ind w:left="785"/>
        <w:jc w:val="both"/>
        <w:rPr>
          <w:rFonts w:ascii="Arial" w:eastAsia="Calibri Light" w:hAnsi="Arial" w:cs="Arial"/>
        </w:rPr>
      </w:pPr>
      <w:r w:rsidRPr="00F326F2">
        <w:rPr>
          <w:rFonts w:ascii="Arial" w:eastAsia="Calibri Light" w:hAnsi="Arial" w:cs="Arial"/>
        </w:rPr>
        <w:t xml:space="preserve"> </w:t>
      </w:r>
    </w:p>
    <w:p w14:paraId="7E86E11E" w14:textId="190CDA35" w:rsidR="007F6F18" w:rsidRPr="00F326F2" w:rsidRDefault="00A93663" w:rsidP="00E03C22">
      <w:pPr>
        <w:numPr>
          <w:ilvl w:val="0"/>
          <w:numId w:val="15"/>
        </w:numPr>
        <w:suppressAutoHyphens/>
        <w:spacing w:after="120"/>
        <w:jc w:val="both"/>
        <w:rPr>
          <w:rFonts w:ascii="Arial" w:eastAsia="Calibri Light" w:hAnsi="Arial" w:cs="Arial"/>
        </w:rPr>
      </w:pPr>
      <w:r w:rsidRPr="00F326F2">
        <w:rPr>
          <w:rFonts w:ascii="Arial" w:eastAsia="Calibri Light" w:hAnsi="Arial" w:cs="Arial"/>
        </w:rPr>
        <w:t xml:space="preserve">Wykonawca oświadcza, </w:t>
      </w:r>
      <w:r w:rsidR="00C31D77">
        <w:rPr>
          <w:rFonts w:ascii="Arial" w:eastAsia="Calibri Light" w:hAnsi="Arial" w:cs="Arial"/>
        </w:rPr>
        <w:t xml:space="preserve">że są mu znane przepisy, normy, </w:t>
      </w:r>
      <w:r w:rsidRPr="00F326F2">
        <w:rPr>
          <w:rFonts w:ascii="Arial" w:eastAsia="Calibri Light" w:hAnsi="Arial" w:cs="Arial"/>
        </w:rPr>
        <w:t>dokumenty wskazane w ust. 2 powyżej i zobowiązuje się do ich respektowania.</w:t>
      </w:r>
    </w:p>
    <w:p w14:paraId="1777294C" w14:textId="3C2AF018" w:rsidR="007F6F18" w:rsidRPr="00F326F2" w:rsidRDefault="00A93663" w:rsidP="00E03C22">
      <w:pPr>
        <w:pStyle w:val="Tekstpodstawowy2"/>
        <w:numPr>
          <w:ilvl w:val="0"/>
          <w:numId w:val="18"/>
        </w:numPr>
        <w:spacing w:before="120"/>
        <w:rPr>
          <w:rFonts w:ascii="Arial" w:eastAsia="Calibri Light" w:hAnsi="Arial" w:cs="Arial"/>
        </w:rPr>
      </w:pPr>
      <w:r w:rsidRPr="00F326F2">
        <w:rPr>
          <w:rFonts w:ascii="Arial" w:eastAsia="Calibri Light" w:hAnsi="Arial" w:cs="Arial"/>
        </w:rPr>
        <w:t>Rozliczenie Rob</w:t>
      </w:r>
      <w:r w:rsidRPr="00F326F2">
        <w:rPr>
          <w:rFonts w:ascii="Arial" w:eastAsia="Calibri Light" w:hAnsi="Arial" w:cs="Arial"/>
          <w:lang w:val="es-ES_tradnl"/>
        </w:rPr>
        <w:t>ó</w:t>
      </w:r>
      <w:r w:rsidRPr="00F326F2">
        <w:rPr>
          <w:rFonts w:ascii="Arial" w:eastAsia="Calibri Light" w:hAnsi="Arial" w:cs="Arial"/>
        </w:rPr>
        <w:t>t będzie następowało w oparciu o kosztorysy powykonawcze zapisane w formacie ATH</w:t>
      </w:r>
      <w:r w:rsidR="00427F75" w:rsidRPr="00F326F2">
        <w:rPr>
          <w:rFonts w:ascii="Arial" w:eastAsia="Calibri Light" w:hAnsi="Arial" w:cs="Arial"/>
        </w:rPr>
        <w:t xml:space="preserve">, z wykorzystaniem </w:t>
      </w:r>
      <w:r w:rsidR="00427F75" w:rsidRPr="006917C1">
        <w:rPr>
          <w:rFonts w:ascii="Arial" w:eastAsia="Calibri Light" w:hAnsi="Arial" w:cs="Arial"/>
        </w:rPr>
        <w:t xml:space="preserve">cen przedstawionych w </w:t>
      </w:r>
      <w:r w:rsidR="000D659D">
        <w:rPr>
          <w:rFonts w:ascii="Arial" w:eastAsia="Calibri Light" w:hAnsi="Arial" w:cs="Arial"/>
        </w:rPr>
        <w:lastRenderedPageBreak/>
        <w:t>Formularzu O</w:t>
      </w:r>
      <w:r w:rsidR="000D659D" w:rsidRPr="006917C1">
        <w:rPr>
          <w:rFonts w:ascii="Arial" w:eastAsia="Calibri Light" w:hAnsi="Arial" w:cs="Arial"/>
        </w:rPr>
        <w:t>fer</w:t>
      </w:r>
      <w:r w:rsidR="000D659D">
        <w:rPr>
          <w:rFonts w:ascii="Arial" w:eastAsia="Calibri Light" w:hAnsi="Arial" w:cs="Arial"/>
        </w:rPr>
        <w:t xml:space="preserve">ty </w:t>
      </w:r>
      <w:r w:rsidR="00427F75" w:rsidRPr="006917C1">
        <w:rPr>
          <w:rFonts w:ascii="Arial" w:eastAsia="Calibri Light" w:hAnsi="Arial" w:cs="Arial"/>
        </w:rPr>
        <w:t>Wykonawcy</w:t>
      </w:r>
      <w:r w:rsidR="005357CB">
        <w:rPr>
          <w:rFonts w:ascii="Arial" w:eastAsia="Calibri Light" w:hAnsi="Arial" w:cs="Arial"/>
        </w:rPr>
        <w:t xml:space="preserve"> </w:t>
      </w:r>
      <w:r w:rsidR="006917C1">
        <w:rPr>
          <w:rFonts w:ascii="Arial" w:eastAsia="Calibri Light" w:hAnsi="Arial" w:cs="Arial"/>
        </w:rPr>
        <w:t xml:space="preserve">przy wykorzystaniu pozycji kosztorysowych uwzględnionych w katalogu stanowiącym załącznik do </w:t>
      </w:r>
      <w:r w:rsidR="00A74114">
        <w:rPr>
          <w:rFonts w:ascii="Arial" w:eastAsia="Calibri Light" w:hAnsi="Arial" w:cs="Arial"/>
        </w:rPr>
        <w:t>SWZ</w:t>
      </w:r>
      <w:r w:rsidR="006917C1">
        <w:rPr>
          <w:rFonts w:ascii="Arial" w:eastAsia="Calibri Light" w:hAnsi="Arial" w:cs="Arial"/>
        </w:rPr>
        <w:t>.</w:t>
      </w:r>
    </w:p>
    <w:p w14:paraId="44D476D0" w14:textId="00E7BAB7" w:rsidR="004D4B94" w:rsidRPr="006917C1" w:rsidRDefault="00896F14" w:rsidP="00B61B31">
      <w:pPr>
        <w:pStyle w:val="Tekstpodstawowy2"/>
        <w:numPr>
          <w:ilvl w:val="0"/>
          <w:numId w:val="17"/>
        </w:numPr>
        <w:spacing w:before="120"/>
        <w:rPr>
          <w:rFonts w:ascii="Arial" w:eastAsia="Calibri Light" w:hAnsi="Arial" w:cs="Arial"/>
        </w:rPr>
      </w:pPr>
      <w:r w:rsidRPr="00896F14">
        <w:rPr>
          <w:rFonts w:ascii="Arial" w:eastAsia="Calibri Light" w:hAnsi="Arial" w:cs="Arial"/>
        </w:rPr>
        <w:br/>
      </w:r>
      <w:r w:rsidRPr="006917C1">
        <w:rPr>
          <w:rFonts w:ascii="Arial" w:eastAsia="Calibri Light" w:hAnsi="Arial" w:cs="Arial"/>
        </w:rPr>
        <w:t xml:space="preserve">Wszystkie ceny sprzętu w kosztorysie powykonawczym będą określone na podstawie średnich stawek najmu </w:t>
      </w:r>
      <w:r w:rsidR="00B61B31" w:rsidRPr="00B61B31">
        <w:rPr>
          <w:rFonts w:ascii="Arial" w:eastAsia="Calibri Light" w:hAnsi="Arial" w:cs="Arial"/>
        </w:rPr>
        <w:t>za poprzedni kwartał</w:t>
      </w:r>
      <w:r w:rsidR="00B61B31">
        <w:rPr>
          <w:rFonts w:ascii="Arial" w:eastAsia="Calibri Light" w:hAnsi="Arial" w:cs="Arial"/>
        </w:rPr>
        <w:t xml:space="preserve"> od daty </w:t>
      </w:r>
      <w:r w:rsidR="000D659D">
        <w:rPr>
          <w:rFonts w:ascii="Arial" w:eastAsia="Calibri Light" w:hAnsi="Arial" w:cs="Arial"/>
        </w:rPr>
        <w:t xml:space="preserve">Zlecenia </w:t>
      </w:r>
      <w:r w:rsidRPr="006917C1">
        <w:rPr>
          <w:rFonts w:ascii="Arial" w:eastAsia="Calibri Light" w:hAnsi="Arial" w:cs="Arial"/>
        </w:rPr>
        <w:t xml:space="preserve">wg. </w:t>
      </w:r>
      <w:r w:rsidR="004D4B94" w:rsidRPr="006917C1">
        <w:rPr>
          <w:rFonts w:ascii="Arial" w:eastAsia="Calibri Light" w:hAnsi="Arial" w:cs="Arial"/>
        </w:rPr>
        <w:t>c</w:t>
      </w:r>
      <w:r w:rsidRPr="006917C1">
        <w:rPr>
          <w:rFonts w:ascii="Arial" w:eastAsia="Calibri Light" w:hAnsi="Arial" w:cs="Arial"/>
        </w:rPr>
        <w:t xml:space="preserve">ennika SEKOCENBUD. Wszystkie ceny materiału w kosztorysie powykonawczym będą określone na podstawie </w:t>
      </w:r>
      <w:r w:rsidR="004D4B94" w:rsidRPr="006917C1">
        <w:rPr>
          <w:rFonts w:ascii="Arial" w:eastAsia="Calibri Light" w:hAnsi="Arial" w:cs="Arial"/>
        </w:rPr>
        <w:t xml:space="preserve">średnich cen bez kosztów zakupu </w:t>
      </w:r>
      <w:r w:rsidR="00B61B31" w:rsidRPr="00B61B31">
        <w:rPr>
          <w:rFonts w:ascii="Arial" w:eastAsia="Calibri Light" w:hAnsi="Arial" w:cs="Arial"/>
        </w:rPr>
        <w:t xml:space="preserve">za poprzedni kwartał </w:t>
      </w:r>
      <w:r w:rsidR="00B61B31">
        <w:rPr>
          <w:rFonts w:ascii="Arial" w:eastAsia="Calibri Light" w:hAnsi="Arial" w:cs="Arial"/>
        </w:rPr>
        <w:t xml:space="preserve">od daty </w:t>
      </w:r>
      <w:r w:rsidR="000D659D">
        <w:rPr>
          <w:rFonts w:ascii="Arial" w:eastAsia="Calibri Light" w:hAnsi="Arial" w:cs="Arial"/>
        </w:rPr>
        <w:t>Zlecenia</w:t>
      </w:r>
      <w:r w:rsidR="000D659D" w:rsidRPr="00B61B31">
        <w:rPr>
          <w:rFonts w:ascii="Arial" w:eastAsia="Calibri Light" w:hAnsi="Arial" w:cs="Arial"/>
        </w:rPr>
        <w:t xml:space="preserve"> </w:t>
      </w:r>
      <w:r w:rsidR="004D4B94" w:rsidRPr="006917C1">
        <w:rPr>
          <w:rFonts w:ascii="Arial" w:eastAsia="Calibri Light" w:hAnsi="Arial" w:cs="Arial"/>
        </w:rPr>
        <w:t>wg. cennika SEKOCENBUD</w:t>
      </w:r>
      <w:r w:rsidR="004D4B94" w:rsidRPr="00D914AC">
        <w:rPr>
          <w:rFonts w:ascii="Arial" w:eastAsia="Calibri Light" w:hAnsi="Arial" w:cs="Arial"/>
        </w:rPr>
        <w:t>.</w:t>
      </w:r>
      <w:r w:rsidR="006917C1" w:rsidRPr="00D914AC">
        <w:rPr>
          <w:rFonts w:ascii="Arial" w:eastAsia="Calibri Light" w:hAnsi="Arial" w:cs="Arial"/>
        </w:rPr>
        <w:t xml:space="preserve"> Dotyczy to cen sprzętów i materiałów </w:t>
      </w:r>
      <w:r w:rsidR="006917C1" w:rsidRPr="00293B67">
        <w:rPr>
          <w:rFonts w:ascii="Arial" w:hAnsi="Arial" w:cs="Arial"/>
        </w:rPr>
        <w:t>nie ujętych w katalogu pozycji kosztorysowych</w:t>
      </w:r>
      <w:r w:rsidR="00D914AC" w:rsidRPr="00293B67">
        <w:rPr>
          <w:rFonts w:ascii="Arial" w:hAnsi="Arial" w:cs="Arial"/>
        </w:rPr>
        <w:t xml:space="preserve"> załączonym do </w:t>
      </w:r>
      <w:r w:rsidR="00A74114">
        <w:rPr>
          <w:rFonts w:ascii="Arial" w:hAnsi="Arial" w:cs="Arial"/>
        </w:rPr>
        <w:t>SWZ</w:t>
      </w:r>
      <w:r w:rsidR="00D914AC" w:rsidRPr="00293B67">
        <w:rPr>
          <w:rFonts w:ascii="Arial" w:hAnsi="Arial" w:cs="Arial"/>
        </w:rPr>
        <w:t>.</w:t>
      </w:r>
      <w:r w:rsidR="006917C1" w:rsidRPr="00293B67">
        <w:rPr>
          <w:rFonts w:ascii="Arial" w:hAnsi="Arial" w:cs="Arial"/>
        </w:rPr>
        <w:t xml:space="preserve">  </w:t>
      </w:r>
      <w:r w:rsidR="004D4B94" w:rsidRPr="00D914AC">
        <w:rPr>
          <w:rFonts w:ascii="Arial" w:eastAsia="Calibri Light" w:hAnsi="Arial" w:cs="Arial"/>
        </w:rPr>
        <w:br/>
        <w:t>Koszty pośrednie,</w:t>
      </w:r>
      <w:r w:rsidR="004D4B94" w:rsidRPr="006917C1">
        <w:rPr>
          <w:rFonts w:ascii="Arial" w:eastAsia="Calibri Light" w:hAnsi="Arial" w:cs="Arial"/>
        </w:rPr>
        <w:t xml:space="preserve"> zysk oraz stawka robocizny określona zostanie na podstawie </w:t>
      </w:r>
      <w:r w:rsidR="00D914AC">
        <w:rPr>
          <w:rFonts w:ascii="Arial" w:eastAsia="Calibri Light" w:hAnsi="Arial" w:cs="Arial"/>
        </w:rPr>
        <w:t>załącznika A.</w:t>
      </w:r>
    </w:p>
    <w:p w14:paraId="00AF5B0A" w14:textId="36E58745" w:rsidR="007F6F18" w:rsidRPr="00F326F2" w:rsidRDefault="00A93663" w:rsidP="00E03C22">
      <w:pPr>
        <w:pStyle w:val="Tekstpodstawowy2"/>
        <w:numPr>
          <w:ilvl w:val="0"/>
          <w:numId w:val="17"/>
        </w:numPr>
        <w:spacing w:before="120"/>
        <w:rPr>
          <w:rFonts w:ascii="Arial" w:eastAsia="Calibri Light" w:hAnsi="Arial" w:cs="Arial"/>
        </w:rPr>
      </w:pPr>
      <w:r w:rsidRPr="00F326F2">
        <w:rPr>
          <w:rFonts w:ascii="Arial" w:eastAsia="Calibri Light" w:hAnsi="Arial" w:cs="Arial"/>
        </w:rPr>
        <w:t xml:space="preserve">Zamawiający w każdym czasie może żądać przedłożenia przez Wykonawcę </w:t>
      </w:r>
      <w:r w:rsidRPr="00F326F2">
        <w:rPr>
          <w:rFonts w:ascii="Arial" w:eastAsia="Calibri Light" w:hAnsi="Arial" w:cs="Arial"/>
          <w:lang w:val="sv-SE"/>
        </w:rPr>
        <w:t>faktur</w:t>
      </w:r>
      <w:r w:rsidR="00427F75" w:rsidRPr="00F326F2">
        <w:rPr>
          <w:rFonts w:ascii="Arial" w:eastAsia="Calibri Light" w:hAnsi="Arial" w:cs="Arial"/>
          <w:lang w:val="sv-SE"/>
        </w:rPr>
        <w:t>, rachunków lub innych dokumentów księgowych</w:t>
      </w:r>
      <w:r w:rsidRPr="00F326F2">
        <w:rPr>
          <w:rFonts w:ascii="Arial" w:eastAsia="Calibri Light" w:hAnsi="Arial" w:cs="Arial"/>
          <w:lang w:val="sv-SE"/>
        </w:rPr>
        <w:t>:</w:t>
      </w:r>
    </w:p>
    <w:p w14:paraId="62443658" w14:textId="77777777" w:rsidR="007F6F18" w:rsidRPr="00F326F2" w:rsidRDefault="00A93663" w:rsidP="00E03C22">
      <w:pPr>
        <w:pStyle w:val="Tekstpodstawowy2"/>
        <w:numPr>
          <w:ilvl w:val="0"/>
          <w:numId w:val="22"/>
        </w:numPr>
        <w:spacing w:before="120"/>
        <w:ind w:left="1276" w:hanging="567"/>
        <w:rPr>
          <w:rFonts w:ascii="Arial" w:eastAsia="Calibri Light" w:hAnsi="Arial" w:cs="Arial"/>
          <w:lang w:val="it-IT"/>
        </w:rPr>
      </w:pPr>
      <w:r w:rsidRPr="00F326F2">
        <w:rPr>
          <w:rFonts w:ascii="Arial" w:eastAsia="Calibri Light" w:hAnsi="Arial" w:cs="Arial"/>
          <w:lang w:val="it-IT"/>
        </w:rPr>
        <w:t>za materia</w:t>
      </w:r>
      <w:proofErr w:type="spellStart"/>
      <w:r w:rsidRPr="00F326F2">
        <w:rPr>
          <w:rFonts w:ascii="Arial" w:eastAsia="Calibri Light" w:hAnsi="Arial" w:cs="Arial"/>
        </w:rPr>
        <w:t>ły</w:t>
      </w:r>
      <w:proofErr w:type="spellEnd"/>
      <w:r w:rsidRPr="00F326F2">
        <w:rPr>
          <w:rFonts w:ascii="Arial" w:eastAsia="Calibri Light" w:hAnsi="Arial" w:cs="Arial"/>
        </w:rPr>
        <w:t xml:space="preserve"> wbudowane, </w:t>
      </w:r>
    </w:p>
    <w:p w14:paraId="6DE5B226" w14:textId="77777777" w:rsidR="007F6F18" w:rsidRPr="00F326F2" w:rsidRDefault="00A93663" w:rsidP="00E03C22">
      <w:pPr>
        <w:pStyle w:val="Tekstpodstawowy2"/>
        <w:numPr>
          <w:ilvl w:val="0"/>
          <w:numId w:val="22"/>
        </w:numPr>
        <w:spacing w:before="120"/>
        <w:ind w:left="1276" w:hanging="567"/>
        <w:rPr>
          <w:rFonts w:ascii="Arial" w:eastAsia="Calibri Light" w:hAnsi="Arial" w:cs="Arial"/>
        </w:rPr>
      </w:pPr>
      <w:r w:rsidRPr="00F326F2">
        <w:rPr>
          <w:rFonts w:ascii="Arial" w:eastAsia="Calibri Light" w:hAnsi="Arial" w:cs="Arial"/>
        </w:rPr>
        <w:t xml:space="preserve">za odtworzenie nawierzchni, </w:t>
      </w:r>
    </w:p>
    <w:p w14:paraId="1FF03B7E" w14:textId="77777777" w:rsidR="007F6F18" w:rsidRPr="00F326F2" w:rsidRDefault="00A93663" w:rsidP="00E03C22">
      <w:pPr>
        <w:pStyle w:val="Tekstpodstawowy2"/>
        <w:numPr>
          <w:ilvl w:val="0"/>
          <w:numId w:val="22"/>
        </w:numPr>
        <w:spacing w:before="120"/>
        <w:ind w:left="1276" w:hanging="567"/>
        <w:rPr>
          <w:rFonts w:ascii="Arial" w:eastAsia="Calibri Light" w:hAnsi="Arial" w:cs="Arial"/>
        </w:rPr>
      </w:pPr>
      <w:r w:rsidRPr="00F326F2">
        <w:rPr>
          <w:rFonts w:ascii="Arial" w:eastAsia="Calibri Light" w:hAnsi="Arial" w:cs="Arial"/>
        </w:rPr>
        <w:t>za  inne koszty uwzględnione w kosztorysie powykonawczym.</w:t>
      </w:r>
    </w:p>
    <w:p w14:paraId="5E270299" w14:textId="77777777" w:rsidR="007F6F18" w:rsidRPr="00F326F2" w:rsidRDefault="007F6F18">
      <w:pPr>
        <w:pStyle w:val="Tekstpodstawowy2"/>
        <w:spacing w:before="120"/>
        <w:ind w:left="945"/>
        <w:rPr>
          <w:rFonts w:ascii="Arial" w:eastAsia="Calibri Light" w:hAnsi="Arial" w:cs="Arial"/>
        </w:rPr>
      </w:pPr>
    </w:p>
    <w:p w14:paraId="199B9FC5" w14:textId="77777777" w:rsidR="007F6F18" w:rsidRPr="00F326F2" w:rsidRDefault="00A93663">
      <w:pPr>
        <w:pStyle w:val="Domylnie"/>
        <w:spacing w:after="120"/>
        <w:jc w:val="center"/>
        <w:rPr>
          <w:rFonts w:ascii="Arial" w:eastAsia="Calibri Light" w:hAnsi="Arial" w:cs="Arial"/>
          <w:b/>
          <w:bCs/>
        </w:rPr>
      </w:pPr>
      <w:r w:rsidRPr="00F326F2">
        <w:rPr>
          <w:rFonts w:ascii="Arial" w:eastAsia="Calibri Light" w:hAnsi="Arial" w:cs="Arial"/>
          <w:b/>
          <w:bCs/>
        </w:rPr>
        <w:t xml:space="preserve">§ 6 </w:t>
      </w:r>
    </w:p>
    <w:p w14:paraId="024D0989" w14:textId="4696F1FD" w:rsidR="007F6F18" w:rsidRPr="00F326F2" w:rsidRDefault="008E5D20" w:rsidP="00E03C22">
      <w:pPr>
        <w:pStyle w:val="Tekstpodstawowy2"/>
        <w:numPr>
          <w:ilvl w:val="0"/>
          <w:numId w:val="24"/>
        </w:numPr>
        <w:rPr>
          <w:rFonts w:ascii="Arial" w:eastAsia="Calibri Light" w:hAnsi="Arial" w:cs="Arial"/>
        </w:rPr>
      </w:pPr>
      <w:r>
        <w:rPr>
          <w:rFonts w:ascii="Arial" w:eastAsia="Calibri Light" w:hAnsi="Arial" w:cs="Arial"/>
        </w:rPr>
        <w:t>P</w:t>
      </w:r>
      <w:r w:rsidR="00A93663" w:rsidRPr="00F326F2">
        <w:rPr>
          <w:rFonts w:ascii="Arial" w:eastAsia="Calibri Light" w:hAnsi="Arial" w:cs="Arial"/>
        </w:rPr>
        <w:t>odpisany Protokół</w:t>
      </w:r>
      <w:r w:rsidR="00427F75" w:rsidRPr="00F326F2">
        <w:rPr>
          <w:rFonts w:ascii="Arial" w:eastAsia="Calibri Light" w:hAnsi="Arial" w:cs="Arial"/>
        </w:rPr>
        <w:t xml:space="preserve"> bez zastrzeżeń</w:t>
      </w:r>
      <w:r w:rsidR="00A93663" w:rsidRPr="00F326F2">
        <w:rPr>
          <w:rFonts w:ascii="Arial" w:eastAsia="Calibri Light" w:hAnsi="Arial" w:cs="Arial"/>
        </w:rPr>
        <w:t xml:space="preserve"> (z wpisem terminu dostarczenia mapy geodezyjnej wykonanych Rob</w:t>
      </w:r>
      <w:r w:rsidR="00A93663" w:rsidRPr="00F326F2">
        <w:rPr>
          <w:rFonts w:ascii="Arial" w:eastAsia="Calibri Light" w:hAnsi="Arial" w:cs="Arial"/>
          <w:lang w:val="es-ES_tradnl"/>
        </w:rPr>
        <w:t>ó</w:t>
      </w:r>
      <w:r w:rsidR="00A93663" w:rsidRPr="00F326F2">
        <w:rPr>
          <w:rFonts w:ascii="Arial" w:eastAsia="Calibri Light" w:hAnsi="Arial" w:cs="Arial"/>
        </w:rPr>
        <w:t>t, o ile charakter Rob</w:t>
      </w:r>
      <w:r w:rsidR="00A93663" w:rsidRPr="00F326F2">
        <w:rPr>
          <w:rFonts w:ascii="Arial" w:eastAsia="Calibri Light" w:hAnsi="Arial" w:cs="Arial"/>
          <w:lang w:val="es-ES_tradnl"/>
        </w:rPr>
        <w:t>ó</w:t>
      </w:r>
      <w:r w:rsidR="00A93663" w:rsidRPr="00F326F2">
        <w:rPr>
          <w:rFonts w:ascii="Arial" w:eastAsia="Calibri Light" w:hAnsi="Arial" w:cs="Arial"/>
        </w:rPr>
        <w:t>t wymaga jej sporządzenia), będą podstawą do wystawienia faktury VAT przez Wykonawcę.</w:t>
      </w:r>
    </w:p>
    <w:p w14:paraId="327DD8CF" w14:textId="277E6966" w:rsidR="00F10A73" w:rsidRDefault="00F10A73" w:rsidP="00E03C22">
      <w:pPr>
        <w:pStyle w:val="Tekstpodstawowy2"/>
        <w:numPr>
          <w:ilvl w:val="0"/>
          <w:numId w:val="24"/>
        </w:numPr>
        <w:rPr>
          <w:rFonts w:ascii="Arial" w:eastAsia="Calibri Light" w:hAnsi="Arial" w:cs="Arial"/>
        </w:rPr>
      </w:pPr>
      <w:r>
        <w:rPr>
          <w:rFonts w:ascii="Arial" w:eastAsia="Calibri Light" w:hAnsi="Arial" w:cs="Arial"/>
        </w:rPr>
        <w:t xml:space="preserve">Wartość poszczególnych faktur obejmowała będzie wartość Robót (liczba Robót x ich ceny jednostkowe wskazane w Formularzu Oferty Wykonawcy), których wykonanie zostało potwierdzone przez Strony w Protokole w oparciu o który dana faktura jest wystawiana. </w:t>
      </w:r>
    </w:p>
    <w:p w14:paraId="60736C63" w14:textId="1D7C3CF1" w:rsidR="007F6F18" w:rsidRPr="00F326F2" w:rsidRDefault="00427F75" w:rsidP="00E03C22">
      <w:pPr>
        <w:pStyle w:val="Tekstpodstawowy2"/>
        <w:numPr>
          <w:ilvl w:val="0"/>
          <w:numId w:val="24"/>
        </w:numPr>
        <w:rPr>
          <w:rFonts w:ascii="Arial" w:eastAsia="Calibri Light" w:hAnsi="Arial" w:cs="Arial"/>
        </w:rPr>
      </w:pPr>
      <w:r w:rsidRPr="00F326F2">
        <w:rPr>
          <w:rFonts w:ascii="Arial" w:eastAsia="Calibri Light" w:hAnsi="Arial" w:cs="Arial"/>
        </w:rPr>
        <w:t xml:space="preserve">Wynagrodzenie </w:t>
      </w:r>
      <w:r w:rsidR="000E6D70" w:rsidRPr="00F326F2">
        <w:rPr>
          <w:rFonts w:ascii="Arial" w:eastAsia="Calibri Light" w:hAnsi="Arial" w:cs="Arial"/>
        </w:rPr>
        <w:t xml:space="preserve">za wykonanie Zlecenia </w:t>
      </w:r>
      <w:r w:rsidR="00A93663" w:rsidRPr="00F326F2">
        <w:rPr>
          <w:rFonts w:ascii="Arial" w:eastAsia="Calibri Light" w:hAnsi="Arial" w:cs="Arial"/>
        </w:rPr>
        <w:t>obejmuje r</w:t>
      </w:r>
      <w:r w:rsidR="00A93663" w:rsidRPr="00F326F2">
        <w:rPr>
          <w:rFonts w:ascii="Arial" w:eastAsia="Calibri Light" w:hAnsi="Arial" w:cs="Arial"/>
          <w:lang w:val="es-ES_tradnl"/>
        </w:rPr>
        <w:t>ó</w:t>
      </w:r>
      <w:proofErr w:type="spellStart"/>
      <w:r w:rsidR="00A93663" w:rsidRPr="00F326F2">
        <w:rPr>
          <w:rFonts w:ascii="Arial" w:eastAsia="Calibri Light" w:hAnsi="Arial" w:cs="Arial"/>
        </w:rPr>
        <w:t>wnież</w:t>
      </w:r>
      <w:proofErr w:type="spellEnd"/>
      <w:r w:rsidR="00A93663" w:rsidRPr="00F326F2">
        <w:rPr>
          <w:rFonts w:ascii="Arial" w:eastAsia="Calibri Light" w:hAnsi="Arial" w:cs="Arial"/>
        </w:rPr>
        <w:t xml:space="preserve"> koszty wykonania przez Wykonawcę inwentaryzacji geodezyjnej, o ile w ramach danego Zlecenia będzie ona konieczna.</w:t>
      </w:r>
    </w:p>
    <w:p w14:paraId="36006765" w14:textId="56E34076" w:rsidR="007F6F18" w:rsidRPr="00F326F2" w:rsidRDefault="00A93663" w:rsidP="00E03C22">
      <w:pPr>
        <w:pStyle w:val="Tekstpodstawowy2"/>
        <w:numPr>
          <w:ilvl w:val="0"/>
          <w:numId w:val="24"/>
        </w:numPr>
        <w:rPr>
          <w:rFonts w:ascii="Arial" w:eastAsia="Calibri Light" w:hAnsi="Arial" w:cs="Arial"/>
        </w:rPr>
      </w:pPr>
      <w:r w:rsidRPr="00F326F2">
        <w:rPr>
          <w:rFonts w:ascii="Arial" w:eastAsia="Calibri Light" w:hAnsi="Arial" w:cs="Arial"/>
        </w:rPr>
        <w:t xml:space="preserve">Zamawiający ponosi, wynikające ze stosownej decyzji administracyjnej, koszty zajęcia pasa drogowego, związane z realizacją Umowy, z zastrzeżeniem §11 ust. 1 </w:t>
      </w:r>
      <w:proofErr w:type="spellStart"/>
      <w:r w:rsidRPr="00F326F2">
        <w:rPr>
          <w:rFonts w:ascii="Arial" w:eastAsia="Calibri Light" w:hAnsi="Arial" w:cs="Arial"/>
        </w:rPr>
        <w:t>ppkt</w:t>
      </w:r>
      <w:proofErr w:type="spellEnd"/>
      <w:r w:rsidRPr="00F326F2">
        <w:rPr>
          <w:rFonts w:ascii="Arial" w:eastAsia="Calibri Light" w:hAnsi="Arial" w:cs="Arial"/>
        </w:rPr>
        <w:t xml:space="preserve"> e) oraz § 11 ust. 2 Umowy</w:t>
      </w:r>
      <w:r w:rsidR="00427F75" w:rsidRPr="00F326F2">
        <w:rPr>
          <w:rFonts w:ascii="Arial" w:eastAsia="Calibri Light" w:hAnsi="Arial" w:cs="Arial"/>
        </w:rPr>
        <w:t>.</w:t>
      </w:r>
      <w:r w:rsidRPr="00F326F2">
        <w:rPr>
          <w:rFonts w:ascii="Arial" w:eastAsia="Calibri Light" w:hAnsi="Arial" w:cs="Arial"/>
        </w:rPr>
        <w:t xml:space="preserve"> </w:t>
      </w:r>
    </w:p>
    <w:p w14:paraId="488B66C8" w14:textId="672CCE06" w:rsidR="007F6F18" w:rsidRPr="00F326F2" w:rsidRDefault="00A93663" w:rsidP="00E03C22">
      <w:pPr>
        <w:pStyle w:val="Tekstpodstawowy2"/>
        <w:numPr>
          <w:ilvl w:val="0"/>
          <w:numId w:val="24"/>
        </w:numPr>
        <w:rPr>
          <w:rFonts w:ascii="Arial" w:eastAsia="Calibri Light" w:hAnsi="Arial" w:cs="Arial"/>
        </w:rPr>
      </w:pPr>
      <w:proofErr w:type="spellStart"/>
      <w:r w:rsidRPr="00F326F2">
        <w:rPr>
          <w:rFonts w:ascii="Arial" w:eastAsia="Calibri Light" w:hAnsi="Arial" w:cs="Arial"/>
        </w:rPr>
        <w:t>Zapł</w:t>
      </w:r>
      <w:proofErr w:type="spellEnd"/>
      <w:r w:rsidRPr="00F326F2">
        <w:rPr>
          <w:rFonts w:ascii="Arial" w:eastAsia="Calibri Light" w:hAnsi="Arial" w:cs="Arial"/>
          <w:lang w:val="it-IT"/>
        </w:rPr>
        <w:t xml:space="preserve">ata </w:t>
      </w:r>
      <w:r w:rsidRPr="00F326F2">
        <w:rPr>
          <w:rFonts w:ascii="Arial" w:eastAsia="Calibri Light" w:hAnsi="Arial" w:cs="Arial"/>
        </w:rPr>
        <w:t xml:space="preserve">wynagrodzenia Wykonawcy przez Zamawiającego nastąpi w terminie 30 dni od dnia dostarczenia faktury VAT wraz z dokumentami wymienionymi </w:t>
      </w:r>
      <w:r w:rsidR="00427F75" w:rsidRPr="00D370DB">
        <w:rPr>
          <w:rFonts w:ascii="Arial" w:eastAsia="Calibri Light" w:hAnsi="Arial" w:cs="Arial"/>
          <w:bCs/>
        </w:rPr>
        <w:t>ust.</w:t>
      </w:r>
      <w:r w:rsidRPr="00D370DB">
        <w:rPr>
          <w:rFonts w:ascii="Arial" w:eastAsia="Calibri Light" w:hAnsi="Arial" w:cs="Arial"/>
          <w:bCs/>
        </w:rPr>
        <w:t xml:space="preserve"> 1</w:t>
      </w:r>
      <w:r w:rsidRPr="00F326F2">
        <w:rPr>
          <w:rFonts w:ascii="Arial" w:eastAsia="Calibri Light" w:hAnsi="Arial" w:cs="Arial"/>
        </w:rPr>
        <w:t>, przelewem, na rachunek bankowy wskazany przez Wykonawcę.</w:t>
      </w:r>
    </w:p>
    <w:p w14:paraId="4E701BBF" w14:textId="3F3D548B" w:rsidR="007F6F18" w:rsidRPr="00F326F2" w:rsidRDefault="00A93663" w:rsidP="00A550C7">
      <w:pPr>
        <w:pStyle w:val="Tekstpodstawowy2"/>
        <w:numPr>
          <w:ilvl w:val="0"/>
          <w:numId w:val="24"/>
        </w:numPr>
        <w:rPr>
          <w:rFonts w:ascii="Arial" w:eastAsia="Calibri Light" w:hAnsi="Arial" w:cs="Arial"/>
        </w:rPr>
      </w:pPr>
      <w:r w:rsidRPr="00F326F2">
        <w:rPr>
          <w:rFonts w:ascii="Arial" w:eastAsia="Calibri Light" w:hAnsi="Arial" w:cs="Arial"/>
        </w:rPr>
        <w:t xml:space="preserve">Wykonawca  oświadcza, że </w:t>
      </w:r>
      <w:r w:rsidR="00A550C7" w:rsidRPr="00A550C7">
        <w:rPr>
          <w:rFonts w:ascii="Arial" w:eastAsia="Calibri Light" w:hAnsi="Arial" w:cs="Arial"/>
        </w:rPr>
        <w:t xml:space="preserve">dla transakcji wynikających z Umowy </w:t>
      </w:r>
      <w:r w:rsidRPr="00F326F2">
        <w:rPr>
          <w:rFonts w:ascii="Arial" w:eastAsia="Calibri Light" w:hAnsi="Arial" w:cs="Arial"/>
        </w:rPr>
        <w:t xml:space="preserve">jest czynnym podatnikiem podatku VAT o następującym numerze identyfikacji podatkowej NIP: </w:t>
      </w:r>
      <w:r w:rsidR="000E6D70" w:rsidRPr="00F326F2">
        <w:rPr>
          <w:rFonts w:ascii="Arial" w:eastAsia="Calibri Light" w:hAnsi="Arial" w:cs="Arial"/>
        </w:rPr>
        <w:t>[</w:t>
      </w:r>
      <w:r w:rsidR="00353A87">
        <w:rPr>
          <w:rFonts w:ascii="Arial" w:eastAsia="Calibri Light" w:hAnsi="Arial" w:cs="Arial"/>
        </w:rPr>
        <w:t>………</w:t>
      </w:r>
      <w:r w:rsidR="000E6D70" w:rsidRPr="00F326F2">
        <w:rPr>
          <w:rFonts w:ascii="Arial" w:eastAsia="Calibri Light" w:hAnsi="Arial" w:cs="Arial"/>
        </w:rPr>
        <w:t xml:space="preserve">…]. </w:t>
      </w:r>
      <w:r w:rsidRPr="00F326F2">
        <w:rPr>
          <w:rFonts w:ascii="Arial" w:eastAsia="Calibri Light" w:hAnsi="Arial" w:cs="Arial"/>
        </w:rPr>
        <w:t xml:space="preserve">W przypadku zmiany statusu jako </w:t>
      </w:r>
      <w:r w:rsidR="00A550C7">
        <w:rPr>
          <w:rFonts w:ascii="Arial" w:eastAsia="Calibri Light" w:hAnsi="Arial" w:cs="Arial"/>
        </w:rPr>
        <w:t xml:space="preserve">czynnego </w:t>
      </w:r>
      <w:r w:rsidRPr="00F326F2">
        <w:rPr>
          <w:rFonts w:ascii="Arial" w:eastAsia="Calibri Light" w:hAnsi="Arial" w:cs="Arial"/>
        </w:rPr>
        <w:t>podatnika podatku VAT Wykonawca zobowiązuje się do poinformowania o tym fakcie Zamawiającego w terminie do trzech dni roboczych od dnia zdarzenia.</w:t>
      </w:r>
    </w:p>
    <w:p w14:paraId="0760F60C" w14:textId="245BE731" w:rsidR="000D659D" w:rsidRPr="00D370DB" w:rsidRDefault="000D659D" w:rsidP="00D370DB">
      <w:pPr>
        <w:pStyle w:val="Tekstpodstawowy2"/>
        <w:numPr>
          <w:ilvl w:val="0"/>
          <w:numId w:val="24"/>
        </w:numPr>
        <w:rPr>
          <w:rFonts w:ascii="Arial" w:eastAsia="Calibri Light" w:hAnsi="Arial" w:cs="Arial"/>
          <w:bCs/>
        </w:rPr>
      </w:pPr>
      <w:r>
        <w:rPr>
          <w:rFonts w:ascii="Arial" w:eastAsia="Calibri Light" w:hAnsi="Arial" w:cs="Arial"/>
          <w:bCs/>
        </w:rPr>
        <w:t>W</w:t>
      </w:r>
      <w:r w:rsidRPr="00D370DB">
        <w:rPr>
          <w:rFonts w:ascii="Arial" w:eastAsia="Calibri Light" w:hAnsi="Arial" w:cs="Arial"/>
          <w:bCs/>
        </w:rPr>
        <w:t xml:space="preserve">ykonawca zobowiązuje się do podania kodu PKWiU lub/i CN dotyczącego sprzedanych usług/towarów każdorazowo na wystawianej fakturze,  obowiązującego na dzień wystawienia faktury. </w:t>
      </w:r>
    </w:p>
    <w:p w14:paraId="2383230B" w14:textId="5DECD5ED" w:rsidR="007F6F18" w:rsidRPr="003839CC" w:rsidRDefault="000D659D" w:rsidP="003839CC">
      <w:pPr>
        <w:pStyle w:val="Akapitzlist"/>
        <w:numPr>
          <w:ilvl w:val="0"/>
          <w:numId w:val="24"/>
        </w:numPr>
        <w:jc w:val="both"/>
        <w:rPr>
          <w:rFonts w:ascii="Arial" w:eastAsia="Calibri Light" w:hAnsi="Arial" w:cs="Arial"/>
          <w:bCs/>
        </w:rPr>
      </w:pPr>
      <w:r w:rsidRPr="00D370DB">
        <w:rPr>
          <w:rFonts w:ascii="Arial" w:eastAsia="Calibri Light" w:hAnsi="Arial" w:cs="Arial"/>
          <w:bCs/>
        </w:rPr>
        <w:t>Strony umowy ustalają, że wzajemne płatności będą dokonywane przy zastosowaniu mechanizmu metodą podzielonej płatności (tzw. "</w:t>
      </w:r>
      <w:proofErr w:type="spellStart"/>
      <w:r w:rsidRPr="00D370DB">
        <w:rPr>
          <w:rFonts w:ascii="Arial" w:eastAsia="Calibri Light" w:hAnsi="Arial" w:cs="Arial"/>
          <w:bCs/>
        </w:rPr>
        <w:t>split</w:t>
      </w:r>
      <w:proofErr w:type="spellEnd"/>
      <w:r w:rsidRPr="00D370DB">
        <w:rPr>
          <w:rFonts w:ascii="Arial" w:eastAsia="Calibri Light" w:hAnsi="Arial" w:cs="Arial"/>
          <w:bCs/>
        </w:rPr>
        <w:t xml:space="preserve"> </w:t>
      </w:r>
      <w:proofErr w:type="spellStart"/>
      <w:r w:rsidRPr="00D370DB">
        <w:rPr>
          <w:rFonts w:ascii="Arial" w:eastAsia="Calibri Light" w:hAnsi="Arial" w:cs="Arial"/>
          <w:bCs/>
        </w:rPr>
        <w:t>payment</w:t>
      </w:r>
      <w:proofErr w:type="spellEnd"/>
      <w:r w:rsidRPr="00D370DB">
        <w:rPr>
          <w:rFonts w:ascii="Arial" w:eastAsia="Calibri Light" w:hAnsi="Arial" w:cs="Arial"/>
          <w:bCs/>
        </w:rPr>
        <w:t>").</w:t>
      </w:r>
    </w:p>
    <w:p w14:paraId="78E410D8" w14:textId="77777777" w:rsidR="007F6F18" w:rsidRDefault="00A93663" w:rsidP="00E03C22">
      <w:pPr>
        <w:pStyle w:val="Tekstpodstawowy2"/>
        <w:numPr>
          <w:ilvl w:val="0"/>
          <w:numId w:val="24"/>
        </w:numPr>
        <w:rPr>
          <w:rFonts w:ascii="Arial" w:eastAsia="Calibri Light" w:hAnsi="Arial" w:cs="Arial"/>
        </w:rPr>
      </w:pPr>
      <w:r w:rsidRPr="00F326F2">
        <w:rPr>
          <w:rFonts w:ascii="Arial" w:eastAsia="Calibri Light" w:hAnsi="Arial" w:cs="Arial"/>
        </w:rPr>
        <w:t>Za dzień zapłaty uważany będzie dzień obciążenia rachunku bankowego Zamawiającego.</w:t>
      </w:r>
    </w:p>
    <w:p w14:paraId="61C3355C" w14:textId="77777777" w:rsidR="00091304" w:rsidRPr="00F65BA0" w:rsidRDefault="00091304" w:rsidP="00E03C22">
      <w:pPr>
        <w:pStyle w:val="Tekstpodstawowy2"/>
        <w:numPr>
          <w:ilvl w:val="0"/>
          <w:numId w:val="24"/>
        </w:numPr>
        <w:rPr>
          <w:rFonts w:ascii="Arial" w:eastAsia="Calibri Light" w:hAnsi="Arial" w:cs="Arial"/>
        </w:rPr>
      </w:pPr>
      <w:r w:rsidRPr="00F65BA0">
        <w:rPr>
          <w:rFonts w:ascii="Arial" w:eastAsia="Calibri Light" w:hAnsi="Arial" w:cs="Arial"/>
        </w:rPr>
        <w:lastRenderedPageBreak/>
        <w:t>Wykonawca oświadcza, iż rachunek bankowy, który wskaże na fakturze będzie rachunkiem znajdującym się w prowadzonym przez Szefa Krajowej Administracji Skarbowej wykazie podatników VAT. </w:t>
      </w:r>
    </w:p>
    <w:p w14:paraId="18E2ED08" w14:textId="54BC5974" w:rsidR="00091304" w:rsidRPr="00F65BA0" w:rsidRDefault="00091304" w:rsidP="00E03C22">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contextualSpacing/>
        <w:jc w:val="both"/>
        <w:rPr>
          <w:rFonts w:ascii="Arial" w:eastAsia="Calibri Light" w:hAnsi="Arial" w:cs="Arial"/>
        </w:rPr>
      </w:pPr>
      <w:r w:rsidRPr="00F65BA0">
        <w:rPr>
          <w:rFonts w:ascii="Arial" w:eastAsia="Calibri Light" w:hAnsi="Arial" w:cs="Arial"/>
        </w:rPr>
        <w:t xml:space="preserve"> W sytuacji, gdy rachunek wskazany przez Wykonawcę na fakturze nie będzie rachunkiem znajdującym się w prowadzonym przez Szefa Krajowej Administracji Skarbowej wykazie podatników VAT, a wartość faktury</w:t>
      </w:r>
      <w:r w:rsidR="00A550C7">
        <w:rPr>
          <w:rFonts w:ascii="Arial" w:eastAsia="Calibri Light" w:hAnsi="Arial" w:cs="Arial"/>
        </w:rPr>
        <w:t xml:space="preserve"> lub Umowy</w:t>
      </w:r>
      <w:r w:rsidRPr="00F65BA0">
        <w:rPr>
          <w:rFonts w:ascii="Arial" w:eastAsia="Calibri Light" w:hAnsi="Arial" w:cs="Arial"/>
        </w:rPr>
        <w:t xml:space="preserve"> </w:t>
      </w:r>
      <w:r w:rsidR="000D659D">
        <w:rPr>
          <w:rFonts w:ascii="Arial" w:eastAsia="Calibri Light" w:hAnsi="Arial" w:cs="Arial"/>
        </w:rPr>
        <w:t>przekracza</w:t>
      </w:r>
      <w:r w:rsidRPr="00F65BA0">
        <w:rPr>
          <w:rFonts w:ascii="Arial" w:eastAsia="Calibri Light" w:hAnsi="Arial" w:cs="Arial"/>
        </w:rPr>
        <w:t xml:space="preserve"> 15.000,00 zł brutto, Zamawiający zapłaci należność stwierdzoną fakturą na inny rachunek Wykonawcy - znajdujący się w prowadzonym przez Szefa Krajowej Administracji Skarbowej wykazie podatników VAT, jeżeli zaś w prowadzonym przez Szefa Krajowej Administracji Skarbowej wykazie podatników VAT nie będzie znajdował się żaden rachunek bankowy Wykonawcy, Zamawiający zapłaci należność stwierdzoną przedmiotową fakturą na rachunek na niej wskazany i jednocześnie zawiadomi naczelnika </w:t>
      </w:r>
      <w:r w:rsidR="00A550C7">
        <w:rPr>
          <w:rFonts w:ascii="Arial" w:eastAsia="Calibri Light" w:hAnsi="Arial" w:cs="Arial"/>
        </w:rPr>
        <w:t xml:space="preserve">właściwego </w:t>
      </w:r>
      <w:proofErr w:type="spellStart"/>
      <w:r w:rsidRPr="00F65BA0">
        <w:rPr>
          <w:rFonts w:ascii="Arial" w:eastAsia="Calibri Light" w:hAnsi="Arial" w:cs="Arial"/>
        </w:rPr>
        <w:t>urzędu</w:t>
      </w:r>
      <w:proofErr w:type="spellEnd"/>
      <w:r w:rsidRPr="00F65BA0">
        <w:rPr>
          <w:rFonts w:ascii="Arial" w:eastAsia="Calibri Light" w:hAnsi="Arial" w:cs="Arial"/>
        </w:rPr>
        <w:t xml:space="preserve"> skarbowego o tym fakcie.</w:t>
      </w:r>
    </w:p>
    <w:p w14:paraId="1408E5A8" w14:textId="703BAB32" w:rsidR="00C31D77" w:rsidRPr="00597E81" w:rsidRDefault="00C31D77" w:rsidP="00A550C7">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contextualSpacing/>
        <w:jc w:val="both"/>
        <w:rPr>
          <w:rFonts w:ascii="Arial" w:eastAsia="Calibri Light" w:hAnsi="Arial" w:cs="Arial"/>
          <w:color w:val="auto"/>
        </w:rPr>
      </w:pPr>
      <w:r w:rsidRPr="00597E81">
        <w:rPr>
          <w:rFonts w:ascii="Arial" w:eastAsia="Calibri Light" w:hAnsi="Arial" w:cs="Arial"/>
          <w:color w:val="auto"/>
        </w:rPr>
        <w:t>Zamawiający oświadcza, iż posiada statut dużego przedsiębiorcy w rozumieniu ustawy z dnia 8 marca 2013 o przeciwdziałaniu nadmiernym opóźnieniom w transakcjach handlowych</w:t>
      </w:r>
      <w:r w:rsidR="00A550C7">
        <w:rPr>
          <w:rFonts w:ascii="Arial" w:eastAsia="Calibri Light" w:hAnsi="Arial" w:cs="Arial"/>
          <w:color w:val="auto"/>
        </w:rPr>
        <w:t xml:space="preserve"> (</w:t>
      </w:r>
      <w:proofErr w:type="spellStart"/>
      <w:r w:rsidR="00A550C7">
        <w:rPr>
          <w:rFonts w:ascii="Arial" w:eastAsia="Calibri Light" w:hAnsi="Arial" w:cs="Arial"/>
          <w:color w:val="auto"/>
        </w:rPr>
        <w:t>t.</w:t>
      </w:r>
      <w:r w:rsidR="00A550C7" w:rsidRPr="00A550C7">
        <w:rPr>
          <w:rFonts w:ascii="Arial" w:eastAsia="Calibri Light" w:hAnsi="Arial" w:cs="Arial"/>
          <w:color w:val="auto"/>
        </w:rPr>
        <w:t>j</w:t>
      </w:r>
      <w:proofErr w:type="spellEnd"/>
      <w:r w:rsidR="00A550C7" w:rsidRPr="00A550C7">
        <w:rPr>
          <w:rFonts w:ascii="Arial" w:eastAsia="Calibri Light" w:hAnsi="Arial" w:cs="Arial"/>
          <w:color w:val="auto"/>
        </w:rPr>
        <w:t xml:space="preserve">. Dz. U. z </w:t>
      </w:r>
      <w:r w:rsidR="000D659D" w:rsidRPr="00A550C7">
        <w:rPr>
          <w:rFonts w:ascii="Arial" w:eastAsia="Calibri Light" w:hAnsi="Arial" w:cs="Arial"/>
          <w:color w:val="auto"/>
        </w:rPr>
        <w:t>202</w:t>
      </w:r>
      <w:r w:rsidR="000D659D">
        <w:rPr>
          <w:rFonts w:ascii="Arial" w:eastAsia="Calibri Light" w:hAnsi="Arial" w:cs="Arial"/>
          <w:color w:val="auto"/>
        </w:rPr>
        <w:t>1</w:t>
      </w:r>
      <w:r w:rsidR="000D659D" w:rsidRPr="00A550C7">
        <w:rPr>
          <w:rFonts w:ascii="Arial" w:eastAsia="Calibri Light" w:hAnsi="Arial" w:cs="Arial"/>
          <w:color w:val="auto"/>
        </w:rPr>
        <w:t xml:space="preserve"> </w:t>
      </w:r>
      <w:r w:rsidR="00A550C7" w:rsidRPr="00A550C7">
        <w:rPr>
          <w:rFonts w:ascii="Arial" w:eastAsia="Calibri Light" w:hAnsi="Arial" w:cs="Arial"/>
          <w:color w:val="auto"/>
        </w:rPr>
        <w:t xml:space="preserve">r., poz. </w:t>
      </w:r>
      <w:r w:rsidR="000D659D">
        <w:rPr>
          <w:rFonts w:ascii="Arial" w:eastAsia="Calibri Light" w:hAnsi="Arial" w:cs="Arial"/>
          <w:color w:val="auto"/>
        </w:rPr>
        <w:t>424</w:t>
      </w:r>
      <w:r w:rsidR="000D659D" w:rsidRPr="00A550C7">
        <w:rPr>
          <w:rFonts w:ascii="Arial" w:eastAsia="Calibri Light" w:hAnsi="Arial" w:cs="Arial"/>
          <w:color w:val="auto"/>
        </w:rPr>
        <w:t xml:space="preserve"> </w:t>
      </w:r>
      <w:r w:rsidR="00A550C7" w:rsidRPr="00A550C7">
        <w:rPr>
          <w:rFonts w:ascii="Arial" w:eastAsia="Calibri Light" w:hAnsi="Arial" w:cs="Arial"/>
          <w:color w:val="auto"/>
        </w:rPr>
        <w:t>ze. zm.)</w:t>
      </w:r>
      <w:r w:rsidRPr="00597E81">
        <w:rPr>
          <w:rFonts w:ascii="Arial" w:eastAsia="Calibri Light" w:hAnsi="Arial" w:cs="Arial"/>
          <w:color w:val="auto"/>
        </w:rPr>
        <w:t>.</w:t>
      </w:r>
    </w:p>
    <w:p w14:paraId="6FB5E267" w14:textId="06FBA53A" w:rsidR="007F6F18" w:rsidRPr="00F326F2" w:rsidRDefault="007F6F18" w:rsidP="00F326F2">
      <w:pPr>
        <w:pStyle w:val="Domylnie"/>
        <w:spacing w:after="120"/>
        <w:rPr>
          <w:rFonts w:ascii="Arial" w:eastAsia="Calibri Light" w:hAnsi="Arial" w:cs="Arial"/>
          <w:b/>
          <w:bCs/>
        </w:rPr>
      </w:pPr>
    </w:p>
    <w:p w14:paraId="2FBB86D9" w14:textId="77777777" w:rsidR="007F6F18" w:rsidRPr="00F326F2" w:rsidRDefault="00A93663">
      <w:pPr>
        <w:pStyle w:val="Domylnie"/>
        <w:spacing w:after="120"/>
        <w:jc w:val="center"/>
        <w:rPr>
          <w:rFonts w:ascii="Arial" w:eastAsia="Calibri Light" w:hAnsi="Arial" w:cs="Arial"/>
          <w:b/>
          <w:bCs/>
        </w:rPr>
      </w:pPr>
      <w:r w:rsidRPr="00F326F2">
        <w:rPr>
          <w:rFonts w:ascii="Arial" w:eastAsia="Calibri Light" w:hAnsi="Arial" w:cs="Arial"/>
          <w:b/>
          <w:bCs/>
        </w:rPr>
        <w:t>§ 7</w:t>
      </w:r>
    </w:p>
    <w:p w14:paraId="48310F5E" w14:textId="77777777" w:rsidR="007F6F18" w:rsidRPr="00F326F2" w:rsidRDefault="00A93663" w:rsidP="00F326F2">
      <w:pPr>
        <w:pStyle w:val="Domylnie"/>
        <w:spacing w:after="120"/>
        <w:jc w:val="both"/>
        <w:rPr>
          <w:rFonts w:ascii="Arial" w:eastAsia="Calibri Light" w:hAnsi="Arial" w:cs="Arial"/>
        </w:rPr>
      </w:pPr>
      <w:r w:rsidRPr="00F326F2">
        <w:rPr>
          <w:rFonts w:ascii="Arial" w:eastAsia="Calibri Light" w:hAnsi="Arial" w:cs="Arial"/>
        </w:rPr>
        <w:t xml:space="preserve">Niezależnie od innych </w:t>
      </w:r>
      <w:proofErr w:type="spellStart"/>
      <w:r w:rsidRPr="00F326F2">
        <w:rPr>
          <w:rFonts w:ascii="Arial" w:eastAsia="Calibri Light" w:hAnsi="Arial" w:cs="Arial"/>
        </w:rPr>
        <w:t>obowiązk</w:t>
      </w:r>
      <w:proofErr w:type="spellEnd"/>
      <w:r w:rsidRPr="00F326F2">
        <w:rPr>
          <w:rFonts w:ascii="Arial" w:eastAsia="Calibri Light" w:hAnsi="Arial" w:cs="Arial"/>
          <w:lang w:val="es-ES_tradnl"/>
        </w:rPr>
        <w:t>ó</w:t>
      </w:r>
      <w:r w:rsidRPr="00F326F2">
        <w:rPr>
          <w:rFonts w:ascii="Arial" w:eastAsia="Calibri Light" w:hAnsi="Arial" w:cs="Arial"/>
        </w:rPr>
        <w:t>w wskazanych powyżej w Umowie, Wykonawca zobowiązuje się do:</w:t>
      </w:r>
    </w:p>
    <w:p w14:paraId="397CE5BA" w14:textId="03D49DFB" w:rsidR="00220016" w:rsidRPr="00F326F2" w:rsidRDefault="00A93663" w:rsidP="00E03C22">
      <w:pPr>
        <w:pStyle w:val="Akapitzlist"/>
        <w:numPr>
          <w:ilvl w:val="3"/>
          <w:numId w:val="20"/>
        </w:numPr>
        <w:tabs>
          <w:tab w:val="clear" w:pos="1416"/>
          <w:tab w:val="clear" w:pos="3576"/>
        </w:tabs>
        <w:spacing w:before="120"/>
        <w:ind w:left="709" w:hanging="673"/>
        <w:jc w:val="both"/>
        <w:rPr>
          <w:rFonts w:ascii="Arial" w:eastAsia="Calibri Light" w:hAnsi="Arial" w:cs="Arial"/>
        </w:rPr>
      </w:pPr>
      <w:r w:rsidRPr="00F326F2">
        <w:rPr>
          <w:rFonts w:ascii="Arial" w:eastAsia="Calibri Light" w:hAnsi="Arial" w:cs="Arial"/>
        </w:rPr>
        <w:t>terminowej realizacji Zleceń,</w:t>
      </w:r>
    </w:p>
    <w:p w14:paraId="0785D32F" w14:textId="54BAD219" w:rsidR="00220016" w:rsidRPr="00F326F2" w:rsidRDefault="00A93663" w:rsidP="00E03C22">
      <w:pPr>
        <w:pStyle w:val="Akapitzlist"/>
        <w:numPr>
          <w:ilvl w:val="3"/>
          <w:numId w:val="20"/>
        </w:numPr>
        <w:tabs>
          <w:tab w:val="clear" w:pos="1416"/>
          <w:tab w:val="clear" w:pos="3576"/>
        </w:tabs>
        <w:spacing w:before="120"/>
        <w:ind w:left="709" w:hanging="673"/>
        <w:jc w:val="both"/>
        <w:rPr>
          <w:rFonts w:ascii="Arial" w:eastAsia="Calibri Light" w:hAnsi="Arial" w:cs="Arial"/>
        </w:rPr>
      </w:pPr>
      <w:r w:rsidRPr="00F326F2">
        <w:rPr>
          <w:rFonts w:ascii="Arial" w:eastAsia="Calibri Light" w:hAnsi="Arial" w:cs="Arial"/>
        </w:rPr>
        <w:t>zgłoszenia</w:t>
      </w:r>
      <w:r w:rsidR="000E6D70" w:rsidRPr="00F326F2">
        <w:rPr>
          <w:rFonts w:ascii="Arial" w:eastAsia="Calibri Light" w:hAnsi="Arial" w:cs="Arial"/>
        </w:rPr>
        <w:t xml:space="preserve"> </w:t>
      </w:r>
      <w:r w:rsidRPr="00F326F2">
        <w:rPr>
          <w:rFonts w:ascii="Arial" w:eastAsia="Calibri Light" w:hAnsi="Arial" w:cs="Arial"/>
          <w:lang w:val="pt-PT"/>
        </w:rPr>
        <w:t xml:space="preserve">do </w:t>
      </w:r>
      <w:r w:rsidR="000E6D70" w:rsidRPr="00F326F2">
        <w:rPr>
          <w:rFonts w:ascii="Arial" w:eastAsia="Calibri Light" w:hAnsi="Arial" w:cs="Arial"/>
        </w:rPr>
        <w:t>Zamawiającego konieczności dokonania zajęcia drogi</w:t>
      </w:r>
      <w:r w:rsidRPr="00F326F2">
        <w:rPr>
          <w:rFonts w:ascii="Arial" w:eastAsia="Calibri Light" w:hAnsi="Arial" w:cs="Arial"/>
        </w:rPr>
        <w:t>, chodnika lub innego terenu, a także zmiany zakresu tego zajęcia lub odwołania go, w celu prowadzenia Rob</w:t>
      </w:r>
      <w:r w:rsidRPr="00F326F2">
        <w:rPr>
          <w:rFonts w:ascii="Arial" w:eastAsia="Calibri Light" w:hAnsi="Arial" w:cs="Arial"/>
          <w:lang w:val="es-ES_tradnl"/>
        </w:rPr>
        <w:t>ó</w:t>
      </w:r>
      <w:r w:rsidRPr="00F326F2">
        <w:rPr>
          <w:rFonts w:ascii="Arial" w:eastAsia="Calibri Light" w:hAnsi="Arial" w:cs="Arial"/>
        </w:rPr>
        <w:t xml:space="preserve">t, </w:t>
      </w:r>
      <w:r w:rsidR="000E6D70" w:rsidRPr="00F326F2">
        <w:rPr>
          <w:rFonts w:ascii="Arial" w:eastAsia="Calibri Light" w:hAnsi="Arial" w:cs="Arial"/>
        </w:rPr>
        <w:t xml:space="preserve">a także </w:t>
      </w:r>
      <w:r w:rsidR="004D5B94" w:rsidRPr="00F326F2">
        <w:rPr>
          <w:rFonts w:ascii="Arial" w:eastAsia="Calibri Light" w:hAnsi="Arial" w:cs="Arial"/>
        </w:rPr>
        <w:t>dostarczenie Zamawiającemu dokumentu potwierdzającego odbiór („zwolnienie”) zajęcia pasa</w:t>
      </w:r>
      <w:r w:rsidR="00480D73" w:rsidRPr="00F326F2">
        <w:rPr>
          <w:rFonts w:ascii="Arial" w:eastAsia="Calibri Light" w:hAnsi="Arial" w:cs="Arial"/>
        </w:rPr>
        <w:t>,</w:t>
      </w:r>
    </w:p>
    <w:p w14:paraId="60FEC389" w14:textId="7BCF5F51" w:rsidR="00220016" w:rsidRPr="00F326F2" w:rsidRDefault="00A93663" w:rsidP="00E03C22">
      <w:pPr>
        <w:pStyle w:val="Akapitzlist"/>
        <w:numPr>
          <w:ilvl w:val="3"/>
          <w:numId w:val="20"/>
        </w:numPr>
        <w:tabs>
          <w:tab w:val="clear" w:pos="1416"/>
          <w:tab w:val="clear" w:pos="3576"/>
        </w:tabs>
        <w:ind w:left="709" w:hanging="673"/>
        <w:jc w:val="both"/>
        <w:rPr>
          <w:rFonts w:ascii="Arial" w:eastAsia="Calibri Light" w:hAnsi="Arial" w:cs="Arial"/>
        </w:rPr>
      </w:pPr>
      <w:r w:rsidRPr="00F326F2">
        <w:rPr>
          <w:rFonts w:ascii="Arial" w:eastAsia="Calibri Light" w:hAnsi="Arial" w:cs="Arial"/>
        </w:rPr>
        <w:t>zgłoszenia, dla potrzeb realizacji planowanych Zleceń, zamknięcia wody do</w:t>
      </w:r>
      <w:r w:rsidR="00480D73" w:rsidRPr="00F326F2">
        <w:rPr>
          <w:rFonts w:ascii="Arial" w:eastAsia="Calibri Light" w:hAnsi="Arial" w:cs="Arial"/>
        </w:rPr>
        <w:t xml:space="preserve"> </w:t>
      </w:r>
      <w:r w:rsidR="00F055B3" w:rsidRPr="00F326F2">
        <w:rPr>
          <w:rFonts w:ascii="Arial" w:eastAsia="Calibri Light" w:hAnsi="Arial" w:cs="Arial"/>
        </w:rPr>
        <w:t>Dział</w:t>
      </w:r>
      <w:r w:rsidR="00480D73" w:rsidRPr="00F326F2">
        <w:rPr>
          <w:rFonts w:ascii="Arial" w:eastAsia="Calibri Light" w:hAnsi="Arial" w:cs="Arial"/>
        </w:rPr>
        <w:t>u</w:t>
      </w:r>
      <w:r w:rsidR="00F055B3" w:rsidRPr="00F326F2">
        <w:rPr>
          <w:rFonts w:ascii="Arial" w:eastAsia="Calibri Light" w:hAnsi="Arial" w:cs="Arial"/>
        </w:rPr>
        <w:t xml:space="preserve"> Sieci Wodociągowej</w:t>
      </w:r>
      <w:r w:rsidRPr="00F326F2">
        <w:rPr>
          <w:rFonts w:ascii="Arial" w:eastAsia="Calibri Light" w:hAnsi="Arial" w:cs="Arial"/>
        </w:rPr>
        <w:t xml:space="preserve"> Zamawiającego</w:t>
      </w:r>
      <w:r w:rsidR="00480D73" w:rsidRPr="00F326F2">
        <w:rPr>
          <w:rFonts w:ascii="Arial" w:eastAsia="Calibri Light" w:hAnsi="Arial" w:cs="Arial"/>
        </w:rPr>
        <w:t xml:space="preserve"> (MSW)</w:t>
      </w:r>
      <w:r w:rsidRPr="00F326F2">
        <w:rPr>
          <w:rFonts w:ascii="Arial" w:eastAsia="Calibri Light" w:hAnsi="Arial" w:cs="Arial"/>
        </w:rPr>
        <w:t xml:space="preserve"> w terminie określonym w regulaminie dostarczania wody i odprowadzania ściek</w:t>
      </w:r>
      <w:r w:rsidRPr="00F326F2">
        <w:rPr>
          <w:rFonts w:ascii="Arial" w:eastAsia="Calibri Light" w:hAnsi="Arial" w:cs="Arial"/>
          <w:lang w:val="es-ES_tradnl"/>
        </w:rPr>
        <w:t>ó</w:t>
      </w:r>
      <w:r w:rsidRPr="00F326F2">
        <w:rPr>
          <w:rFonts w:ascii="Arial" w:eastAsia="Calibri Light" w:hAnsi="Arial" w:cs="Arial"/>
        </w:rPr>
        <w:t xml:space="preserve">w gminy, na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rej obszarze  Zlecenie jest realizowane,</w:t>
      </w:r>
    </w:p>
    <w:p w14:paraId="5090903F" w14:textId="46CC7CE7" w:rsidR="00220016" w:rsidRPr="00F326F2" w:rsidRDefault="00A93663" w:rsidP="00E03C22">
      <w:pPr>
        <w:pStyle w:val="Akapitzlist"/>
        <w:numPr>
          <w:ilvl w:val="3"/>
          <w:numId w:val="20"/>
        </w:numPr>
        <w:tabs>
          <w:tab w:val="clear" w:pos="1416"/>
          <w:tab w:val="clear" w:pos="3576"/>
        </w:tabs>
        <w:ind w:left="709" w:hanging="673"/>
        <w:jc w:val="both"/>
        <w:rPr>
          <w:rFonts w:ascii="Arial" w:eastAsia="Calibri Light" w:hAnsi="Arial" w:cs="Arial"/>
        </w:rPr>
      </w:pPr>
      <w:r w:rsidRPr="00F326F2">
        <w:rPr>
          <w:rFonts w:ascii="Arial" w:eastAsia="Calibri Light" w:hAnsi="Arial" w:cs="Arial"/>
        </w:rPr>
        <w:t>wykonania we własnym zakresie</w:t>
      </w:r>
      <w:r w:rsidR="00576CC2">
        <w:rPr>
          <w:rFonts w:ascii="Arial" w:eastAsia="Calibri Light" w:hAnsi="Arial" w:cs="Arial"/>
        </w:rPr>
        <w:t xml:space="preserve"> </w:t>
      </w:r>
      <w:r w:rsidRPr="00F326F2">
        <w:rPr>
          <w:rFonts w:ascii="Arial" w:eastAsia="Calibri Light" w:hAnsi="Arial" w:cs="Arial"/>
        </w:rPr>
        <w:t>odwodnienia wykop</w:t>
      </w:r>
      <w:r w:rsidRPr="00F326F2">
        <w:rPr>
          <w:rFonts w:ascii="Arial" w:eastAsia="Calibri Light" w:hAnsi="Arial" w:cs="Arial"/>
          <w:lang w:val="es-ES_tradnl"/>
        </w:rPr>
        <w:t>ó</w:t>
      </w:r>
      <w:r w:rsidRPr="00F326F2">
        <w:rPr>
          <w:rFonts w:ascii="Arial" w:eastAsia="Calibri Light" w:hAnsi="Arial" w:cs="Arial"/>
        </w:rPr>
        <w:t>w i rozliczenia ich, zgodnie z § 5 Umowy,</w:t>
      </w:r>
    </w:p>
    <w:p w14:paraId="516D2A8C" w14:textId="442DCBFF" w:rsidR="00220016" w:rsidRPr="00F326F2" w:rsidRDefault="00480D73" w:rsidP="00E03C22">
      <w:pPr>
        <w:pStyle w:val="Akapitzlist"/>
        <w:numPr>
          <w:ilvl w:val="3"/>
          <w:numId w:val="20"/>
        </w:numPr>
        <w:tabs>
          <w:tab w:val="clear" w:pos="1416"/>
          <w:tab w:val="clear" w:pos="3576"/>
        </w:tabs>
        <w:ind w:left="709" w:hanging="673"/>
        <w:jc w:val="both"/>
        <w:rPr>
          <w:rFonts w:ascii="Arial" w:eastAsia="Calibri Light" w:hAnsi="Arial" w:cs="Arial"/>
        </w:rPr>
      </w:pPr>
      <w:r w:rsidRPr="00F326F2">
        <w:rPr>
          <w:rFonts w:ascii="Arial" w:eastAsia="Calibri Light" w:hAnsi="Arial" w:cs="Arial"/>
        </w:rPr>
        <w:t xml:space="preserve">wykonania </w:t>
      </w:r>
      <w:r w:rsidR="00A93663" w:rsidRPr="00F326F2">
        <w:rPr>
          <w:rFonts w:ascii="Arial" w:eastAsia="Calibri Light" w:hAnsi="Arial" w:cs="Arial"/>
        </w:rPr>
        <w:t xml:space="preserve">i </w:t>
      </w:r>
      <w:r w:rsidRPr="00F326F2">
        <w:rPr>
          <w:rFonts w:ascii="Arial" w:eastAsia="Calibri Light" w:hAnsi="Arial" w:cs="Arial"/>
        </w:rPr>
        <w:t xml:space="preserve">dostarczenia </w:t>
      </w:r>
      <w:r w:rsidR="00A93663" w:rsidRPr="00F326F2">
        <w:rPr>
          <w:rFonts w:ascii="Arial" w:eastAsia="Calibri Light" w:hAnsi="Arial" w:cs="Arial"/>
        </w:rPr>
        <w:t xml:space="preserve">inwentaryzacji geodezyjnej powykonawczej, zgodnej z przepisami prawa, a także dokumentami, o </w:t>
      </w:r>
      <w:proofErr w:type="spellStart"/>
      <w:r w:rsidR="00A93663" w:rsidRPr="00F326F2">
        <w:rPr>
          <w:rFonts w:ascii="Arial" w:eastAsia="Calibri Light" w:hAnsi="Arial" w:cs="Arial"/>
        </w:rPr>
        <w:t>kt</w:t>
      </w:r>
      <w:proofErr w:type="spellEnd"/>
      <w:r w:rsidR="00A93663" w:rsidRPr="00F326F2">
        <w:rPr>
          <w:rFonts w:ascii="Arial" w:eastAsia="Calibri Light" w:hAnsi="Arial" w:cs="Arial"/>
          <w:lang w:val="es-ES_tradnl"/>
        </w:rPr>
        <w:t>ó</w:t>
      </w:r>
      <w:proofErr w:type="spellStart"/>
      <w:r w:rsidR="00A93663" w:rsidRPr="00F326F2">
        <w:rPr>
          <w:rFonts w:ascii="Arial" w:eastAsia="Calibri Light" w:hAnsi="Arial" w:cs="Arial"/>
        </w:rPr>
        <w:t>rych</w:t>
      </w:r>
      <w:proofErr w:type="spellEnd"/>
      <w:r w:rsidR="00A93663" w:rsidRPr="00F326F2">
        <w:rPr>
          <w:rFonts w:ascii="Arial" w:eastAsia="Calibri Light" w:hAnsi="Arial" w:cs="Arial"/>
        </w:rPr>
        <w:t xml:space="preserve"> mowa w § 5 ust. 2 Umowy</w:t>
      </w:r>
      <w:r w:rsidRPr="00F326F2">
        <w:rPr>
          <w:rFonts w:ascii="Arial" w:eastAsia="Calibri Light" w:hAnsi="Arial" w:cs="Arial"/>
        </w:rPr>
        <w:t xml:space="preserve">, po zrealizowaniu Zlecenia, w ramach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rPr>
        <w:t>rego</w:t>
      </w:r>
      <w:proofErr w:type="spellEnd"/>
      <w:r w:rsidRPr="00F326F2">
        <w:rPr>
          <w:rFonts w:ascii="Arial" w:eastAsia="Calibri Light" w:hAnsi="Arial" w:cs="Arial"/>
        </w:rPr>
        <w:t xml:space="preserve"> jest ona wymagana,  </w:t>
      </w:r>
      <w:r w:rsidR="00A93663" w:rsidRPr="00F326F2">
        <w:rPr>
          <w:rFonts w:ascii="Arial" w:eastAsia="Calibri Light" w:hAnsi="Arial" w:cs="Arial"/>
        </w:rPr>
        <w:t xml:space="preserve"> </w:t>
      </w:r>
    </w:p>
    <w:p w14:paraId="0DC6D710" w14:textId="3E5BB369" w:rsidR="00220016" w:rsidRPr="00F326F2" w:rsidRDefault="00A93663" w:rsidP="00E03C22">
      <w:pPr>
        <w:pStyle w:val="Akapitzlist"/>
        <w:numPr>
          <w:ilvl w:val="3"/>
          <w:numId w:val="20"/>
        </w:numPr>
        <w:tabs>
          <w:tab w:val="clear" w:pos="1416"/>
          <w:tab w:val="clear" w:pos="3576"/>
        </w:tabs>
        <w:ind w:left="709" w:hanging="673"/>
        <w:jc w:val="both"/>
        <w:rPr>
          <w:rFonts w:ascii="Arial" w:eastAsia="Calibri Light" w:hAnsi="Arial" w:cs="Arial"/>
        </w:rPr>
      </w:pPr>
      <w:r w:rsidRPr="00F326F2">
        <w:rPr>
          <w:rFonts w:ascii="Arial" w:eastAsia="Calibri Light" w:hAnsi="Arial" w:cs="Arial"/>
        </w:rPr>
        <w:t>zapewnienia na budow</w:t>
      </w:r>
      <w:r w:rsidR="002871EF" w:rsidRPr="00F326F2">
        <w:rPr>
          <w:rFonts w:ascii="Arial" w:eastAsia="Calibri Light" w:hAnsi="Arial" w:cs="Arial"/>
        </w:rPr>
        <w:t>ach</w:t>
      </w:r>
      <w:r w:rsidRPr="00F326F2">
        <w:rPr>
          <w:rFonts w:ascii="Arial" w:eastAsia="Calibri Light" w:hAnsi="Arial" w:cs="Arial"/>
        </w:rPr>
        <w:t xml:space="preserve"> zabezpieczenia miejsca Rob</w:t>
      </w:r>
      <w:r w:rsidRPr="00F326F2">
        <w:rPr>
          <w:rFonts w:ascii="Arial" w:eastAsia="Calibri Light" w:hAnsi="Arial" w:cs="Arial"/>
          <w:lang w:val="es-ES_tradnl"/>
        </w:rPr>
        <w:t>ó</w:t>
      </w:r>
      <w:r w:rsidRPr="00F326F2">
        <w:rPr>
          <w:rFonts w:ascii="Arial" w:eastAsia="Calibri Light" w:hAnsi="Arial" w:cs="Arial"/>
        </w:rPr>
        <w:t xml:space="preserve">t i </w:t>
      </w:r>
      <w:proofErr w:type="spellStart"/>
      <w:r w:rsidRPr="00F326F2">
        <w:rPr>
          <w:rFonts w:ascii="Arial" w:eastAsia="Calibri Light" w:hAnsi="Arial" w:cs="Arial"/>
        </w:rPr>
        <w:t>warunk</w:t>
      </w:r>
      <w:proofErr w:type="spellEnd"/>
      <w:r w:rsidRPr="00F326F2">
        <w:rPr>
          <w:rFonts w:ascii="Arial" w:eastAsia="Calibri Light" w:hAnsi="Arial" w:cs="Arial"/>
          <w:lang w:val="es-ES_tradnl"/>
        </w:rPr>
        <w:t>ó</w:t>
      </w:r>
      <w:r w:rsidRPr="00F326F2">
        <w:rPr>
          <w:rFonts w:ascii="Arial" w:eastAsia="Calibri Light" w:hAnsi="Arial" w:cs="Arial"/>
        </w:rPr>
        <w:t>w bezpieczeństwa i higieny pracy oraz zabezpieczenia ochrony  p.poż., a także wyznaczenie koordynatora BHP</w:t>
      </w:r>
      <w:r w:rsidR="00480D73" w:rsidRPr="00F326F2">
        <w:rPr>
          <w:rFonts w:ascii="Arial" w:eastAsia="Calibri Light" w:hAnsi="Arial" w:cs="Arial"/>
        </w:rPr>
        <w:t>,</w:t>
      </w:r>
    </w:p>
    <w:p w14:paraId="598A1397" w14:textId="5EFE8EBF" w:rsidR="00220016" w:rsidRPr="00F326F2" w:rsidRDefault="00A93663" w:rsidP="00E03C22">
      <w:pPr>
        <w:pStyle w:val="Akapitzlist"/>
        <w:numPr>
          <w:ilvl w:val="3"/>
          <w:numId w:val="20"/>
        </w:numPr>
        <w:tabs>
          <w:tab w:val="clear" w:pos="1416"/>
          <w:tab w:val="clear" w:pos="3576"/>
        </w:tabs>
        <w:ind w:left="709" w:hanging="673"/>
        <w:jc w:val="both"/>
        <w:rPr>
          <w:rFonts w:ascii="Arial" w:eastAsia="Calibri Light" w:hAnsi="Arial" w:cs="Arial"/>
        </w:rPr>
      </w:pPr>
      <w:r w:rsidRPr="00F326F2">
        <w:rPr>
          <w:rFonts w:ascii="Arial" w:eastAsia="Calibri Light" w:hAnsi="Arial" w:cs="Arial"/>
        </w:rPr>
        <w:t>zapewnienia realizacji Przedmiotu Umowy przez osoby posiadające stosowne kwalifikacje i uprawnienia,</w:t>
      </w:r>
    </w:p>
    <w:p w14:paraId="53910147" w14:textId="5BA27AB0" w:rsidR="00220016" w:rsidRPr="00F326F2" w:rsidRDefault="00A93663" w:rsidP="00E03C22">
      <w:pPr>
        <w:pStyle w:val="Akapitzlist"/>
        <w:numPr>
          <w:ilvl w:val="3"/>
          <w:numId w:val="20"/>
        </w:numPr>
        <w:tabs>
          <w:tab w:val="clear" w:pos="1416"/>
          <w:tab w:val="clear" w:pos="3576"/>
        </w:tabs>
        <w:ind w:left="709" w:hanging="673"/>
        <w:jc w:val="both"/>
        <w:rPr>
          <w:rFonts w:ascii="Arial" w:eastAsia="Calibri Light" w:hAnsi="Arial" w:cs="Arial"/>
        </w:rPr>
      </w:pPr>
      <w:r w:rsidRPr="00F326F2">
        <w:rPr>
          <w:rFonts w:ascii="Arial" w:eastAsia="Calibri Light" w:hAnsi="Arial" w:cs="Arial"/>
        </w:rPr>
        <w:t>dokonywania wycinki drzew oraz inwentaryzacji drzew przeznaczonych do wycinki, dostarczenia Zamawiającemu mapy z tą inwentaryzacją, na podstawie decyzj</w:t>
      </w:r>
      <w:r w:rsidR="00480D73" w:rsidRPr="00F326F2">
        <w:rPr>
          <w:rFonts w:ascii="Arial" w:eastAsia="Calibri Light" w:hAnsi="Arial" w:cs="Arial"/>
        </w:rPr>
        <w:t xml:space="preserve">i </w:t>
      </w:r>
      <w:r w:rsidRPr="00F326F2">
        <w:rPr>
          <w:rFonts w:ascii="Arial" w:eastAsia="Calibri Light" w:hAnsi="Arial" w:cs="Arial"/>
        </w:rPr>
        <w:t>administracyjnych otrzymanych od Zamawiającego i rozliczanie ich zgodnie z §5</w:t>
      </w:r>
      <w:r w:rsidR="00480D73" w:rsidRPr="00F326F2">
        <w:rPr>
          <w:rFonts w:ascii="Arial" w:eastAsia="Calibri Light" w:hAnsi="Arial" w:cs="Arial"/>
        </w:rPr>
        <w:t xml:space="preserve">  Umowy,</w:t>
      </w:r>
      <w:r w:rsidRPr="00F326F2">
        <w:rPr>
          <w:rFonts w:ascii="Arial" w:eastAsia="Calibri Light" w:hAnsi="Arial" w:cs="Arial"/>
        </w:rPr>
        <w:t xml:space="preserve"> </w:t>
      </w:r>
    </w:p>
    <w:p w14:paraId="03184DB5" w14:textId="03499153" w:rsidR="00220016" w:rsidRPr="00F326F2" w:rsidRDefault="00A93663" w:rsidP="00E03C22">
      <w:pPr>
        <w:pStyle w:val="Akapitzlist"/>
        <w:numPr>
          <w:ilvl w:val="3"/>
          <w:numId w:val="20"/>
        </w:numPr>
        <w:tabs>
          <w:tab w:val="clear" w:pos="1416"/>
          <w:tab w:val="clear" w:pos="3576"/>
        </w:tabs>
        <w:ind w:left="709" w:hanging="673"/>
        <w:jc w:val="both"/>
        <w:rPr>
          <w:rFonts w:ascii="Arial" w:eastAsia="Calibri Light" w:hAnsi="Arial" w:cs="Arial"/>
        </w:rPr>
      </w:pPr>
      <w:r w:rsidRPr="00F326F2">
        <w:rPr>
          <w:rFonts w:ascii="Arial" w:eastAsia="Calibri Light" w:hAnsi="Arial" w:cs="Arial"/>
        </w:rPr>
        <w:t>ponoszenia wszelkich koszt</w:t>
      </w:r>
      <w:r w:rsidRPr="00F326F2">
        <w:rPr>
          <w:rFonts w:ascii="Arial" w:eastAsia="Calibri Light" w:hAnsi="Arial" w:cs="Arial"/>
          <w:lang w:val="es-ES_tradnl"/>
        </w:rPr>
        <w:t>ó</w:t>
      </w:r>
      <w:r w:rsidRPr="00F326F2">
        <w:rPr>
          <w:rFonts w:ascii="Arial" w:eastAsia="Calibri Light" w:hAnsi="Arial" w:cs="Arial"/>
        </w:rPr>
        <w:t xml:space="preserve">w związanych z wycinką drzew, 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rej mowa powyżej,</w:t>
      </w:r>
    </w:p>
    <w:p w14:paraId="1D6D18D6" w14:textId="3858D965" w:rsidR="00220016" w:rsidRPr="00F326F2" w:rsidRDefault="00A93663" w:rsidP="00E03C22">
      <w:pPr>
        <w:pStyle w:val="Akapitzlist"/>
        <w:numPr>
          <w:ilvl w:val="3"/>
          <w:numId w:val="20"/>
        </w:numPr>
        <w:tabs>
          <w:tab w:val="clear" w:pos="1416"/>
          <w:tab w:val="clear" w:pos="3576"/>
        </w:tabs>
        <w:ind w:left="709" w:hanging="673"/>
        <w:jc w:val="both"/>
        <w:rPr>
          <w:rFonts w:ascii="Arial" w:eastAsia="Calibri Light" w:hAnsi="Arial" w:cs="Arial"/>
        </w:rPr>
      </w:pPr>
      <w:r w:rsidRPr="00F326F2">
        <w:rPr>
          <w:rFonts w:ascii="Arial" w:eastAsia="Calibri Light" w:hAnsi="Arial" w:cs="Arial"/>
        </w:rPr>
        <w:t>utrzymywania porządku</w:t>
      </w:r>
      <w:r w:rsidR="00480D73" w:rsidRPr="00F326F2">
        <w:rPr>
          <w:rFonts w:ascii="Arial" w:eastAsia="Calibri Light" w:hAnsi="Arial" w:cs="Arial"/>
        </w:rPr>
        <w:t xml:space="preserve"> na terenie Robót</w:t>
      </w:r>
      <w:r w:rsidRPr="00F326F2">
        <w:rPr>
          <w:rFonts w:ascii="Arial" w:eastAsia="Calibri Light" w:hAnsi="Arial" w:cs="Arial"/>
        </w:rPr>
        <w:t xml:space="preserve">, </w:t>
      </w:r>
      <w:r w:rsidR="00480D73" w:rsidRPr="00F326F2">
        <w:rPr>
          <w:rFonts w:ascii="Arial" w:eastAsia="Calibri Light" w:hAnsi="Arial" w:cs="Arial"/>
        </w:rPr>
        <w:t xml:space="preserve">a także </w:t>
      </w:r>
      <w:r w:rsidRPr="00F326F2">
        <w:rPr>
          <w:rFonts w:ascii="Arial" w:eastAsia="Calibri Light" w:hAnsi="Arial" w:cs="Arial"/>
        </w:rPr>
        <w:t>uprzątnięcia i przywr</w:t>
      </w:r>
      <w:r w:rsidRPr="00F326F2">
        <w:rPr>
          <w:rFonts w:ascii="Arial" w:eastAsia="Calibri Light" w:hAnsi="Arial" w:cs="Arial"/>
          <w:lang w:val="es-ES_tradnl"/>
        </w:rPr>
        <w:t>ó</w:t>
      </w:r>
      <w:proofErr w:type="spellStart"/>
      <w:r w:rsidRPr="00F326F2">
        <w:rPr>
          <w:rFonts w:ascii="Arial" w:eastAsia="Calibri Light" w:hAnsi="Arial" w:cs="Arial"/>
        </w:rPr>
        <w:t>cenia</w:t>
      </w:r>
      <w:proofErr w:type="spellEnd"/>
      <w:r w:rsidRPr="00F326F2">
        <w:rPr>
          <w:rFonts w:ascii="Arial" w:eastAsia="Calibri Light" w:hAnsi="Arial" w:cs="Arial"/>
        </w:rPr>
        <w:t xml:space="preserve"> do stanu pierwotnego terenu Rob</w:t>
      </w:r>
      <w:r w:rsidRPr="00F326F2">
        <w:rPr>
          <w:rFonts w:ascii="Arial" w:eastAsia="Calibri Light" w:hAnsi="Arial" w:cs="Arial"/>
          <w:lang w:val="es-ES_tradnl"/>
        </w:rPr>
        <w:t>ó</w:t>
      </w:r>
      <w:r w:rsidRPr="00F326F2">
        <w:rPr>
          <w:rFonts w:ascii="Arial" w:eastAsia="Calibri Light" w:hAnsi="Arial" w:cs="Arial"/>
        </w:rPr>
        <w:t>t,</w:t>
      </w:r>
    </w:p>
    <w:p w14:paraId="11369D82" w14:textId="58ED36C4" w:rsidR="00220016" w:rsidRPr="00F326F2" w:rsidRDefault="00A93663" w:rsidP="00E03C22">
      <w:pPr>
        <w:pStyle w:val="Akapitzlist"/>
        <w:numPr>
          <w:ilvl w:val="3"/>
          <w:numId w:val="20"/>
        </w:numPr>
        <w:tabs>
          <w:tab w:val="clear" w:pos="1416"/>
          <w:tab w:val="clear" w:pos="3576"/>
        </w:tabs>
        <w:ind w:left="709" w:hanging="673"/>
        <w:jc w:val="both"/>
        <w:rPr>
          <w:rFonts w:ascii="Arial" w:eastAsia="Calibri Light" w:hAnsi="Arial" w:cs="Arial"/>
        </w:rPr>
      </w:pPr>
      <w:r w:rsidRPr="00F326F2">
        <w:rPr>
          <w:rFonts w:ascii="Arial" w:eastAsia="Calibri Light" w:hAnsi="Arial" w:cs="Arial"/>
        </w:rPr>
        <w:lastRenderedPageBreak/>
        <w:t>udokumentowania fotograficznego</w:t>
      </w:r>
      <w:r w:rsidR="00480D73" w:rsidRPr="00F326F2">
        <w:rPr>
          <w:rFonts w:ascii="Arial" w:eastAsia="Calibri Light" w:hAnsi="Arial" w:cs="Arial"/>
        </w:rPr>
        <w:t xml:space="preserve"> </w:t>
      </w:r>
      <w:r w:rsidRPr="00F326F2">
        <w:rPr>
          <w:rFonts w:ascii="Arial" w:eastAsia="Calibri Light" w:hAnsi="Arial" w:cs="Arial"/>
        </w:rPr>
        <w:t xml:space="preserve">miejsca, w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rym prowadzone były Roboty</w:t>
      </w:r>
      <w:r w:rsidR="00480D73" w:rsidRPr="00F326F2">
        <w:rPr>
          <w:rFonts w:ascii="Arial" w:eastAsia="Calibri Light" w:hAnsi="Arial" w:cs="Arial"/>
        </w:rPr>
        <w:t>, po zakończeniu prac w ramach Zlecenia,</w:t>
      </w:r>
    </w:p>
    <w:p w14:paraId="3B3AB5FB" w14:textId="3283AAEF" w:rsidR="00220016" w:rsidRPr="00F326F2" w:rsidRDefault="00480D73" w:rsidP="00E03C22">
      <w:pPr>
        <w:pStyle w:val="Akapitzlist"/>
        <w:numPr>
          <w:ilvl w:val="3"/>
          <w:numId w:val="20"/>
        </w:numPr>
        <w:tabs>
          <w:tab w:val="clear" w:pos="1416"/>
          <w:tab w:val="clear" w:pos="3576"/>
        </w:tabs>
        <w:ind w:left="709" w:hanging="673"/>
        <w:jc w:val="both"/>
        <w:rPr>
          <w:rFonts w:ascii="Arial" w:eastAsia="Calibri Light" w:hAnsi="Arial" w:cs="Arial"/>
        </w:rPr>
      </w:pPr>
      <w:r w:rsidRPr="00F326F2">
        <w:rPr>
          <w:rFonts w:ascii="Arial" w:eastAsia="Calibri Light" w:hAnsi="Arial" w:cs="Arial"/>
        </w:rPr>
        <w:t xml:space="preserve">zgłoszenie </w:t>
      </w:r>
      <w:r w:rsidR="00A93663" w:rsidRPr="00F326F2">
        <w:rPr>
          <w:rFonts w:ascii="Arial" w:eastAsia="Calibri Light" w:hAnsi="Arial" w:cs="Arial"/>
        </w:rPr>
        <w:t xml:space="preserve"> </w:t>
      </w:r>
      <w:r w:rsidR="00F326F2">
        <w:rPr>
          <w:rFonts w:ascii="Arial" w:eastAsia="Calibri Light" w:hAnsi="Arial" w:cs="Arial"/>
        </w:rPr>
        <w:t>I</w:t>
      </w:r>
      <w:r w:rsidR="00A93663" w:rsidRPr="00F326F2">
        <w:rPr>
          <w:rFonts w:ascii="Arial" w:eastAsia="Calibri Light" w:hAnsi="Arial" w:cs="Arial"/>
        </w:rPr>
        <w:t xml:space="preserve">nspektorowi </w:t>
      </w:r>
      <w:r w:rsidR="00F326F2">
        <w:rPr>
          <w:rFonts w:ascii="Arial" w:eastAsia="Calibri Light" w:hAnsi="Arial" w:cs="Arial"/>
        </w:rPr>
        <w:t>N</w:t>
      </w:r>
      <w:r w:rsidR="00A93663" w:rsidRPr="00F326F2">
        <w:rPr>
          <w:rFonts w:ascii="Arial" w:eastAsia="Calibri Light" w:hAnsi="Arial" w:cs="Arial"/>
        </w:rPr>
        <w:t>adzoru potrzeb</w:t>
      </w:r>
      <w:r w:rsidRPr="00F326F2">
        <w:rPr>
          <w:rFonts w:ascii="Arial" w:eastAsia="Calibri Light" w:hAnsi="Arial" w:cs="Arial"/>
        </w:rPr>
        <w:t>y</w:t>
      </w:r>
      <w:r w:rsidR="00A93663" w:rsidRPr="00F326F2">
        <w:rPr>
          <w:rFonts w:ascii="Arial" w:eastAsia="Calibri Light" w:hAnsi="Arial" w:cs="Arial"/>
        </w:rPr>
        <w:t xml:space="preserve"> zapewnienia nadzoru archeologicznego</w:t>
      </w:r>
      <w:r w:rsidRPr="00F326F2">
        <w:rPr>
          <w:rFonts w:ascii="Arial" w:eastAsia="Calibri Light" w:hAnsi="Arial" w:cs="Arial"/>
        </w:rPr>
        <w:t>,</w:t>
      </w:r>
    </w:p>
    <w:p w14:paraId="3EF6DF3D" w14:textId="77777777" w:rsidR="007F6F18" w:rsidRPr="00F326F2" w:rsidRDefault="00A93663" w:rsidP="00E03C22">
      <w:pPr>
        <w:pStyle w:val="Akapitzlist"/>
        <w:numPr>
          <w:ilvl w:val="3"/>
          <w:numId w:val="20"/>
        </w:numPr>
        <w:tabs>
          <w:tab w:val="clear" w:pos="1416"/>
          <w:tab w:val="clear" w:pos="3576"/>
        </w:tabs>
        <w:ind w:left="709" w:hanging="673"/>
        <w:rPr>
          <w:rFonts w:ascii="Arial" w:eastAsia="Calibri Light" w:hAnsi="Arial" w:cs="Arial"/>
        </w:rPr>
      </w:pPr>
      <w:r w:rsidRPr="00F326F2">
        <w:rPr>
          <w:rFonts w:ascii="Arial" w:eastAsia="Calibri Light" w:hAnsi="Arial" w:cs="Arial"/>
        </w:rPr>
        <w:t xml:space="preserve">realizacji </w:t>
      </w:r>
      <w:proofErr w:type="spellStart"/>
      <w:r w:rsidRPr="00F326F2">
        <w:rPr>
          <w:rFonts w:ascii="Arial" w:eastAsia="Calibri Light" w:hAnsi="Arial" w:cs="Arial"/>
        </w:rPr>
        <w:t>obowiązk</w:t>
      </w:r>
      <w:proofErr w:type="spellEnd"/>
      <w:r w:rsidRPr="00F326F2">
        <w:rPr>
          <w:rFonts w:ascii="Arial" w:eastAsia="Calibri Light" w:hAnsi="Arial" w:cs="Arial"/>
          <w:lang w:val="es-ES_tradnl"/>
        </w:rPr>
        <w:t>ó</w:t>
      </w:r>
      <w:r w:rsidRPr="00F326F2">
        <w:rPr>
          <w:rFonts w:ascii="Arial" w:eastAsia="Calibri Light" w:hAnsi="Arial" w:cs="Arial"/>
        </w:rPr>
        <w:t xml:space="preserve">w </w:t>
      </w:r>
      <w:proofErr w:type="spellStart"/>
      <w:r w:rsidRPr="00F326F2">
        <w:rPr>
          <w:rFonts w:ascii="Arial" w:eastAsia="Calibri Light" w:hAnsi="Arial" w:cs="Arial"/>
        </w:rPr>
        <w:t>wytw</w:t>
      </w:r>
      <w:proofErr w:type="spellEnd"/>
      <w:r w:rsidRPr="00F326F2">
        <w:rPr>
          <w:rFonts w:ascii="Arial" w:eastAsia="Calibri Light" w:hAnsi="Arial" w:cs="Arial"/>
          <w:lang w:val="es-ES_tradnl"/>
        </w:rPr>
        <w:t>ó</w:t>
      </w:r>
      <w:proofErr w:type="spellStart"/>
      <w:r w:rsidRPr="00F326F2">
        <w:rPr>
          <w:rFonts w:ascii="Arial" w:eastAsia="Calibri Light" w:hAnsi="Arial" w:cs="Arial"/>
        </w:rPr>
        <w:t>rcy</w:t>
      </w:r>
      <w:proofErr w:type="spellEnd"/>
      <w:r w:rsidRPr="00F326F2">
        <w:rPr>
          <w:rFonts w:ascii="Arial" w:eastAsia="Calibri Light" w:hAnsi="Arial" w:cs="Arial"/>
        </w:rPr>
        <w:t xml:space="preserve"> odpad</w:t>
      </w:r>
      <w:r w:rsidRPr="00F326F2">
        <w:rPr>
          <w:rFonts w:ascii="Arial" w:eastAsia="Calibri Light" w:hAnsi="Arial" w:cs="Arial"/>
          <w:lang w:val="es-ES_tradnl"/>
        </w:rPr>
        <w:t>ó</w:t>
      </w:r>
      <w:r w:rsidRPr="00F326F2">
        <w:rPr>
          <w:rFonts w:ascii="Arial" w:eastAsia="Calibri Light" w:hAnsi="Arial" w:cs="Arial"/>
        </w:rPr>
        <w:t>w, takich jak:</w:t>
      </w:r>
    </w:p>
    <w:p w14:paraId="1FDEFDB4" w14:textId="22B2A50C" w:rsidR="007F6F18" w:rsidRPr="00F326F2" w:rsidRDefault="00A93663" w:rsidP="00E03C22">
      <w:pPr>
        <w:pStyle w:val="Akapitzlist"/>
        <w:numPr>
          <w:ilvl w:val="1"/>
          <w:numId w:val="26"/>
        </w:numPr>
        <w:suppressAutoHyphens/>
        <w:spacing w:after="120" w:line="23" w:lineRule="atLeast"/>
        <w:ind w:left="1276" w:hanging="554"/>
        <w:jc w:val="both"/>
        <w:rPr>
          <w:rFonts w:ascii="Arial" w:eastAsia="Calibri Light" w:hAnsi="Arial" w:cs="Arial"/>
        </w:rPr>
      </w:pPr>
      <w:r w:rsidRPr="00F326F2">
        <w:rPr>
          <w:rFonts w:ascii="Arial" w:eastAsia="Calibri Light" w:hAnsi="Arial" w:cs="Arial"/>
        </w:rPr>
        <w:t xml:space="preserve">postępowanie z odpadami wytworzonymi w związku z realizacją Umowy w </w:t>
      </w:r>
      <w:proofErr w:type="spellStart"/>
      <w:r w:rsidRPr="00F326F2">
        <w:rPr>
          <w:rFonts w:ascii="Arial" w:eastAsia="Calibri Light" w:hAnsi="Arial" w:cs="Arial"/>
        </w:rPr>
        <w:t>spos</w:t>
      </w:r>
      <w:proofErr w:type="spellEnd"/>
      <w:r w:rsidRPr="00F326F2">
        <w:rPr>
          <w:rFonts w:ascii="Arial" w:eastAsia="Calibri Light" w:hAnsi="Arial" w:cs="Arial"/>
          <w:lang w:val="es-ES_tradnl"/>
        </w:rPr>
        <w:t>ó</w:t>
      </w:r>
      <w:r w:rsidRPr="00F326F2">
        <w:rPr>
          <w:rFonts w:ascii="Arial" w:eastAsia="Calibri Light" w:hAnsi="Arial" w:cs="Arial"/>
        </w:rPr>
        <w:t xml:space="preserve">b zgodny z zasadami gospodarowania odpadami oraz wymaganiami ochrony środowiska określonymi w obowiązujących przepisach, w </w:t>
      </w:r>
      <w:proofErr w:type="spellStart"/>
      <w:r w:rsidRPr="00F326F2">
        <w:rPr>
          <w:rFonts w:ascii="Arial" w:eastAsia="Calibri Light" w:hAnsi="Arial" w:cs="Arial"/>
        </w:rPr>
        <w:t>szczeg</w:t>
      </w:r>
      <w:proofErr w:type="spellEnd"/>
      <w:r w:rsidRPr="00F326F2">
        <w:rPr>
          <w:rFonts w:ascii="Arial" w:eastAsia="Calibri Light" w:hAnsi="Arial" w:cs="Arial"/>
          <w:lang w:val="es-ES_tradnl"/>
        </w:rPr>
        <w:t>ó</w:t>
      </w:r>
      <w:proofErr w:type="spellStart"/>
      <w:r w:rsidRPr="00F326F2">
        <w:rPr>
          <w:rFonts w:ascii="Arial" w:eastAsia="Calibri Light" w:hAnsi="Arial" w:cs="Arial"/>
        </w:rPr>
        <w:t>lności</w:t>
      </w:r>
      <w:proofErr w:type="spellEnd"/>
      <w:r w:rsidRPr="00F326F2">
        <w:rPr>
          <w:rFonts w:ascii="Arial" w:eastAsia="Calibri Light" w:hAnsi="Arial" w:cs="Arial"/>
        </w:rPr>
        <w:t xml:space="preserve"> w ustawie z dnia 14.12.2012 r. o odpadach (</w:t>
      </w:r>
      <w:proofErr w:type="spellStart"/>
      <w:r w:rsidRPr="00F326F2">
        <w:rPr>
          <w:rFonts w:ascii="Arial" w:eastAsia="Calibri Light" w:hAnsi="Arial" w:cs="Arial"/>
        </w:rPr>
        <w:t>t.j</w:t>
      </w:r>
      <w:proofErr w:type="spellEnd"/>
      <w:r w:rsidRPr="00F326F2">
        <w:rPr>
          <w:rFonts w:ascii="Arial" w:eastAsia="Calibri Light" w:hAnsi="Arial" w:cs="Arial"/>
        </w:rPr>
        <w:t xml:space="preserve">. Dz. U. z </w:t>
      </w:r>
      <w:r w:rsidR="000D659D" w:rsidRPr="00F326F2">
        <w:rPr>
          <w:rFonts w:ascii="Arial" w:eastAsia="Calibri Light" w:hAnsi="Arial" w:cs="Arial"/>
        </w:rPr>
        <w:t>20</w:t>
      </w:r>
      <w:r w:rsidR="000D659D">
        <w:rPr>
          <w:rFonts w:ascii="Arial" w:eastAsia="Calibri Light" w:hAnsi="Arial" w:cs="Arial"/>
        </w:rPr>
        <w:t>21</w:t>
      </w:r>
      <w:r w:rsidR="000D659D" w:rsidRPr="00F326F2">
        <w:rPr>
          <w:rFonts w:ascii="Arial" w:eastAsia="Calibri Light" w:hAnsi="Arial" w:cs="Arial"/>
        </w:rPr>
        <w:t xml:space="preserve"> </w:t>
      </w:r>
      <w:r w:rsidRPr="00F326F2">
        <w:rPr>
          <w:rFonts w:ascii="Arial" w:eastAsia="Calibri Light" w:hAnsi="Arial" w:cs="Arial"/>
        </w:rPr>
        <w:t xml:space="preserve">r. poz. </w:t>
      </w:r>
      <w:r w:rsidR="000D659D">
        <w:rPr>
          <w:rFonts w:ascii="Arial" w:eastAsia="Calibri Light" w:hAnsi="Arial" w:cs="Arial"/>
        </w:rPr>
        <w:t>779</w:t>
      </w:r>
      <w:r w:rsidRPr="00F326F2">
        <w:rPr>
          <w:rFonts w:ascii="Arial" w:eastAsia="Calibri Light" w:hAnsi="Arial" w:cs="Arial"/>
        </w:rPr>
        <w:t>, z</w:t>
      </w:r>
      <w:r w:rsidR="00A550C7">
        <w:rPr>
          <w:rFonts w:ascii="Arial" w:eastAsia="Calibri Light" w:hAnsi="Arial" w:cs="Arial"/>
        </w:rPr>
        <w:t>e</w:t>
      </w:r>
      <w:r w:rsidRPr="00F326F2">
        <w:rPr>
          <w:rFonts w:ascii="Arial" w:eastAsia="Calibri Light" w:hAnsi="Arial" w:cs="Arial"/>
        </w:rPr>
        <w:t xml:space="preserve"> zm.) oraz rozporządzeniach wykonawczych do niej,</w:t>
      </w:r>
    </w:p>
    <w:p w14:paraId="48B7B45D" w14:textId="7976BAAE" w:rsidR="007F6F18" w:rsidRPr="00F326F2" w:rsidRDefault="00A93663" w:rsidP="00E03C22">
      <w:pPr>
        <w:pStyle w:val="Akapitzlist"/>
        <w:numPr>
          <w:ilvl w:val="1"/>
          <w:numId w:val="26"/>
        </w:numPr>
        <w:suppressAutoHyphens/>
        <w:spacing w:after="120" w:line="23" w:lineRule="atLeast"/>
        <w:ind w:left="1276" w:hanging="554"/>
        <w:jc w:val="both"/>
        <w:rPr>
          <w:rFonts w:ascii="Arial" w:eastAsia="Calibri Light" w:hAnsi="Arial" w:cs="Arial"/>
        </w:rPr>
      </w:pPr>
      <w:r w:rsidRPr="00F326F2">
        <w:rPr>
          <w:rFonts w:ascii="Arial" w:eastAsia="Calibri Light" w:hAnsi="Arial" w:cs="Arial"/>
        </w:rPr>
        <w:t xml:space="preserve">przedstawienie, na wezwanie Zamawiającego, </w:t>
      </w:r>
      <w:proofErr w:type="spellStart"/>
      <w:r w:rsidRPr="00F326F2">
        <w:rPr>
          <w:rFonts w:ascii="Arial" w:eastAsia="Calibri Light" w:hAnsi="Arial" w:cs="Arial"/>
        </w:rPr>
        <w:t>dowod</w:t>
      </w:r>
      <w:proofErr w:type="spellEnd"/>
      <w:r w:rsidRPr="00F326F2">
        <w:rPr>
          <w:rFonts w:ascii="Arial" w:eastAsia="Calibri Light" w:hAnsi="Arial" w:cs="Arial"/>
          <w:lang w:val="es-ES_tradnl"/>
        </w:rPr>
        <w:t>ó</w:t>
      </w:r>
      <w:r w:rsidRPr="00F326F2">
        <w:rPr>
          <w:rFonts w:ascii="Arial" w:eastAsia="Calibri Light" w:hAnsi="Arial" w:cs="Arial"/>
        </w:rPr>
        <w:t>w przekazania odpad</w:t>
      </w:r>
      <w:r w:rsidRPr="00F326F2">
        <w:rPr>
          <w:rFonts w:ascii="Arial" w:eastAsia="Calibri Light" w:hAnsi="Arial" w:cs="Arial"/>
          <w:lang w:val="es-ES_tradnl"/>
        </w:rPr>
        <w:t>ó</w:t>
      </w:r>
      <w:r w:rsidRPr="00F326F2">
        <w:rPr>
          <w:rFonts w:ascii="Arial" w:eastAsia="Calibri Light" w:hAnsi="Arial" w:cs="Arial"/>
        </w:rPr>
        <w:t xml:space="preserve">w na składowisko lub do innego </w:t>
      </w:r>
      <w:r w:rsidR="004D022E">
        <w:rPr>
          <w:rFonts w:ascii="Arial" w:eastAsia="Calibri Light" w:hAnsi="Arial" w:cs="Arial"/>
        </w:rPr>
        <w:t>odbiorcy</w:t>
      </w:r>
      <w:r w:rsidR="003839CC">
        <w:rPr>
          <w:rFonts w:ascii="Arial" w:eastAsia="Calibri Light" w:hAnsi="Arial" w:cs="Arial"/>
        </w:rPr>
        <w:t xml:space="preserve"> </w:t>
      </w:r>
      <w:r w:rsidRPr="00F326F2">
        <w:rPr>
          <w:rFonts w:ascii="Arial" w:eastAsia="Calibri Light" w:hAnsi="Arial" w:cs="Arial"/>
        </w:rPr>
        <w:t>odpad</w:t>
      </w:r>
      <w:r w:rsidRPr="00F326F2">
        <w:rPr>
          <w:rFonts w:ascii="Arial" w:eastAsia="Calibri Light" w:hAnsi="Arial" w:cs="Arial"/>
          <w:lang w:val="es-ES_tradnl"/>
        </w:rPr>
        <w:t>ó</w:t>
      </w:r>
      <w:r w:rsidRPr="00F326F2">
        <w:rPr>
          <w:rFonts w:ascii="Arial" w:eastAsia="Calibri Light" w:hAnsi="Arial" w:cs="Arial"/>
        </w:rPr>
        <w:t>w wraz z podaniem miejsca i ilości (dowodem są karty przekazania odpad</w:t>
      </w:r>
      <w:r w:rsidRPr="00F326F2">
        <w:rPr>
          <w:rFonts w:ascii="Arial" w:eastAsia="Calibri Light" w:hAnsi="Arial" w:cs="Arial"/>
          <w:lang w:val="es-ES_tradnl"/>
        </w:rPr>
        <w:t>ó</w:t>
      </w:r>
      <w:r w:rsidRPr="00F326F2">
        <w:rPr>
          <w:rFonts w:ascii="Arial" w:eastAsia="Calibri Light" w:hAnsi="Arial" w:cs="Arial"/>
        </w:rPr>
        <w:t>w),</w:t>
      </w:r>
    </w:p>
    <w:p w14:paraId="5FF86232" w14:textId="62FCD830" w:rsidR="007F6F18" w:rsidRPr="00C31D77" w:rsidRDefault="00A93663" w:rsidP="00E03C22">
      <w:pPr>
        <w:pStyle w:val="Akapitzlist"/>
        <w:numPr>
          <w:ilvl w:val="1"/>
          <w:numId w:val="26"/>
        </w:numPr>
        <w:suppressAutoHyphens/>
        <w:spacing w:after="120" w:line="23" w:lineRule="atLeast"/>
        <w:ind w:left="1276" w:hanging="554"/>
        <w:jc w:val="both"/>
        <w:rPr>
          <w:rFonts w:ascii="Arial" w:eastAsia="Calibri Light" w:hAnsi="Arial" w:cs="Arial"/>
        </w:rPr>
      </w:pPr>
      <w:r w:rsidRPr="00F326F2">
        <w:rPr>
          <w:rFonts w:ascii="Arial" w:eastAsia="Calibri Light" w:hAnsi="Arial" w:cs="Arial"/>
        </w:rPr>
        <w:t>pokrywanie we własnym zakresie wszelkich koszt</w:t>
      </w:r>
      <w:r w:rsidRPr="00F326F2">
        <w:rPr>
          <w:rFonts w:ascii="Arial" w:eastAsia="Calibri Light" w:hAnsi="Arial" w:cs="Arial"/>
          <w:lang w:val="es-ES_tradnl"/>
        </w:rPr>
        <w:t>ó</w:t>
      </w:r>
      <w:r w:rsidRPr="00F326F2">
        <w:rPr>
          <w:rFonts w:ascii="Arial" w:eastAsia="Calibri Light" w:hAnsi="Arial" w:cs="Arial"/>
        </w:rPr>
        <w:t xml:space="preserve">w i kar związanych z niedopełnieniem przez Wykonawcę </w:t>
      </w:r>
      <w:proofErr w:type="spellStart"/>
      <w:r w:rsidRPr="00F326F2">
        <w:rPr>
          <w:rFonts w:ascii="Arial" w:eastAsia="Calibri Light" w:hAnsi="Arial" w:cs="Arial"/>
        </w:rPr>
        <w:t>obowiązk</w:t>
      </w:r>
      <w:proofErr w:type="spellEnd"/>
      <w:r w:rsidRPr="00F326F2">
        <w:rPr>
          <w:rFonts w:ascii="Arial" w:eastAsia="Calibri Light" w:hAnsi="Arial" w:cs="Arial"/>
          <w:lang w:val="es-ES_tradnl"/>
        </w:rPr>
        <w:t>ó</w:t>
      </w:r>
      <w:r w:rsidRPr="00F326F2">
        <w:rPr>
          <w:rFonts w:ascii="Arial" w:eastAsia="Calibri Light" w:hAnsi="Arial" w:cs="Arial"/>
        </w:rPr>
        <w:t xml:space="preserve">w </w:t>
      </w:r>
      <w:proofErr w:type="spellStart"/>
      <w:r w:rsidRPr="00F326F2">
        <w:rPr>
          <w:rFonts w:ascii="Arial" w:eastAsia="Calibri Light" w:hAnsi="Arial" w:cs="Arial"/>
        </w:rPr>
        <w:t>w</w:t>
      </w:r>
      <w:proofErr w:type="spellEnd"/>
      <w:r w:rsidRPr="00F326F2">
        <w:rPr>
          <w:rFonts w:ascii="Arial" w:eastAsia="Calibri Light" w:hAnsi="Arial" w:cs="Arial"/>
        </w:rPr>
        <w:t xml:space="preserve"> zakresie gospodarowania odpadami, wytworzonymi w związku z realizacją Umowy, wynikających z powszechnie obowiązujących przepis</w:t>
      </w:r>
      <w:r w:rsidRPr="00F326F2">
        <w:rPr>
          <w:rFonts w:ascii="Arial" w:eastAsia="Calibri Light" w:hAnsi="Arial" w:cs="Arial"/>
          <w:lang w:val="es-ES_tradnl"/>
        </w:rPr>
        <w:t>ó</w:t>
      </w:r>
      <w:r w:rsidRPr="00F326F2">
        <w:rPr>
          <w:rFonts w:ascii="Arial" w:eastAsia="Calibri Light" w:hAnsi="Arial" w:cs="Arial"/>
        </w:rPr>
        <w:t>w prawa, a także Umowy,</w:t>
      </w:r>
      <w:r w:rsidRPr="00F326F2">
        <w:rPr>
          <w:rFonts w:ascii="Arial" w:eastAsia="Calibri Light" w:hAnsi="Arial" w:cs="Arial"/>
        </w:rPr>
        <w:br/>
      </w:r>
    </w:p>
    <w:p w14:paraId="56DBFA52" w14:textId="77777777" w:rsidR="007F6F18" w:rsidRPr="00F326F2" w:rsidRDefault="00A93663">
      <w:pPr>
        <w:spacing w:before="120"/>
        <w:ind w:left="539"/>
        <w:jc w:val="center"/>
        <w:rPr>
          <w:rFonts w:ascii="Arial" w:eastAsia="Calibri Light" w:hAnsi="Arial" w:cs="Arial"/>
          <w:b/>
          <w:bCs/>
        </w:rPr>
      </w:pPr>
      <w:r w:rsidRPr="00F326F2">
        <w:rPr>
          <w:rFonts w:ascii="Arial" w:eastAsia="Calibri Light" w:hAnsi="Arial" w:cs="Arial"/>
          <w:b/>
          <w:bCs/>
        </w:rPr>
        <w:t>§ 8</w:t>
      </w:r>
    </w:p>
    <w:p w14:paraId="501EF3AE" w14:textId="77777777" w:rsidR="007F6F18" w:rsidRPr="00F326F2" w:rsidRDefault="00A93663" w:rsidP="00E03C22">
      <w:pPr>
        <w:numPr>
          <w:ilvl w:val="0"/>
          <w:numId w:val="29"/>
        </w:numPr>
        <w:spacing w:before="120"/>
        <w:ind w:hanging="629"/>
        <w:jc w:val="both"/>
        <w:rPr>
          <w:rFonts w:ascii="Arial" w:eastAsia="Calibri Light" w:hAnsi="Arial" w:cs="Arial"/>
        </w:rPr>
      </w:pPr>
      <w:r w:rsidRPr="00F326F2">
        <w:rPr>
          <w:rFonts w:ascii="Arial" w:eastAsia="Calibri Light" w:hAnsi="Arial" w:cs="Arial"/>
        </w:rPr>
        <w:t>Wykonawca jest odpowiedzialny względem Zamawiającego, jeżeli Przedmiot Umowy ma wady zmniejszające jego wartość lub użyteczność w stosunku do celu wynikającego z Umowy lub jest obciążony prawem osoby trzeciej (rękojmia za wady).</w:t>
      </w:r>
    </w:p>
    <w:p w14:paraId="4E773686" w14:textId="5D2F550F" w:rsidR="007F6F18" w:rsidRPr="00F326F2" w:rsidRDefault="00A93663" w:rsidP="00E03C22">
      <w:pPr>
        <w:numPr>
          <w:ilvl w:val="0"/>
          <w:numId w:val="29"/>
        </w:numPr>
        <w:spacing w:before="120"/>
        <w:ind w:hanging="629"/>
        <w:jc w:val="both"/>
        <w:rPr>
          <w:rFonts w:ascii="Arial" w:eastAsia="Calibri Light" w:hAnsi="Arial" w:cs="Arial"/>
        </w:rPr>
      </w:pPr>
      <w:r w:rsidRPr="00F326F2">
        <w:rPr>
          <w:rFonts w:ascii="Arial" w:eastAsia="Calibri Light" w:hAnsi="Arial" w:cs="Arial"/>
        </w:rPr>
        <w:t xml:space="preserve">Odpowiedzialność z tytułu rękojmi za wady, 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rej mowa w ust. 1, opiera się </w:t>
      </w:r>
      <w:r w:rsidRPr="00F326F2">
        <w:rPr>
          <w:rFonts w:ascii="Arial" w:eastAsia="Calibri Light" w:hAnsi="Arial" w:cs="Arial"/>
        </w:rPr>
        <w:br/>
        <w:t xml:space="preserve">na zasadach określonych </w:t>
      </w:r>
      <w:r w:rsidR="00220016" w:rsidRPr="00F326F2">
        <w:rPr>
          <w:rFonts w:ascii="Arial" w:eastAsia="Calibri Light" w:hAnsi="Arial" w:cs="Arial"/>
        </w:rPr>
        <w:t>Kodeksie Cywilnym</w:t>
      </w:r>
      <w:r w:rsidRPr="00F326F2">
        <w:rPr>
          <w:rFonts w:ascii="Arial" w:eastAsia="Calibri Light" w:hAnsi="Arial" w:cs="Arial"/>
        </w:rPr>
        <w:t xml:space="preserve"> - z zastrzeżeniem postanowień niniejszego paragrafu.</w:t>
      </w:r>
    </w:p>
    <w:p w14:paraId="4E738420" w14:textId="3E141DE5" w:rsidR="007F6F18" w:rsidRPr="00F326F2" w:rsidRDefault="00A93663" w:rsidP="00E03C22">
      <w:pPr>
        <w:numPr>
          <w:ilvl w:val="0"/>
          <w:numId w:val="29"/>
        </w:numPr>
        <w:spacing w:before="120"/>
        <w:ind w:hanging="629"/>
        <w:jc w:val="both"/>
        <w:rPr>
          <w:rFonts w:ascii="Arial" w:eastAsia="Calibri Light" w:hAnsi="Arial" w:cs="Arial"/>
        </w:rPr>
      </w:pPr>
      <w:r w:rsidRPr="00F326F2">
        <w:rPr>
          <w:rFonts w:ascii="Arial" w:eastAsia="Calibri Light" w:hAnsi="Arial" w:cs="Arial"/>
        </w:rPr>
        <w:t>Udzielona rękojmia nie narusza prawa Zamawiającego do dochodzenia roszczeń o naprawienie szkody w pełnej wysokości na zasadach określonych w Kodeksie Cywilnym.</w:t>
      </w:r>
    </w:p>
    <w:p w14:paraId="40A0AA79" w14:textId="4C4F17AC" w:rsidR="007F6F18" w:rsidRPr="00F326F2" w:rsidRDefault="00A93663" w:rsidP="00E03C22">
      <w:pPr>
        <w:numPr>
          <w:ilvl w:val="0"/>
          <w:numId w:val="29"/>
        </w:numPr>
        <w:spacing w:before="120"/>
        <w:ind w:hanging="629"/>
        <w:jc w:val="both"/>
        <w:rPr>
          <w:rFonts w:ascii="Arial" w:eastAsia="Calibri Light" w:hAnsi="Arial" w:cs="Arial"/>
        </w:rPr>
      </w:pPr>
      <w:r w:rsidRPr="00F326F2">
        <w:rPr>
          <w:rFonts w:ascii="Arial" w:eastAsia="Calibri Light" w:hAnsi="Arial" w:cs="Arial"/>
        </w:rPr>
        <w:t>Rękojmia za każdy element Rob</w:t>
      </w:r>
      <w:r w:rsidRPr="00F326F2">
        <w:rPr>
          <w:rFonts w:ascii="Arial" w:eastAsia="Calibri Light" w:hAnsi="Arial" w:cs="Arial"/>
          <w:lang w:val="es-ES_tradnl"/>
        </w:rPr>
        <w:t>ó</w:t>
      </w:r>
      <w:r w:rsidRPr="00F326F2">
        <w:rPr>
          <w:rFonts w:ascii="Arial" w:eastAsia="Calibri Light" w:hAnsi="Arial" w:cs="Arial"/>
        </w:rPr>
        <w:t xml:space="preserve">t wynosi 24 miesiące od dnia podpisania </w:t>
      </w:r>
      <w:r w:rsidRPr="00F326F2">
        <w:rPr>
          <w:rFonts w:ascii="Arial" w:eastAsia="Calibri Light" w:hAnsi="Arial" w:cs="Arial"/>
        </w:rPr>
        <w:br/>
        <w:t>przez Strony Protokołu bez zastrzeżeń</w:t>
      </w:r>
      <w:r w:rsidR="002871EF" w:rsidRPr="00F326F2">
        <w:rPr>
          <w:rFonts w:ascii="Arial" w:eastAsia="Calibri Light" w:hAnsi="Arial" w:cs="Arial"/>
        </w:rPr>
        <w:t xml:space="preserve"> i liczona jest odrębnie dla każdego Zlecenia.</w:t>
      </w:r>
    </w:p>
    <w:p w14:paraId="6EB8BE8B" w14:textId="24CB9E14" w:rsidR="007F6F18" w:rsidRPr="00F326F2" w:rsidRDefault="00A93663" w:rsidP="00E03C22">
      <w:pPr>
        <w:numPr>
          <w:ilvl w:val="0"/>
          <w:numId w:val="29"/>
        </w:numPr>
        <w:spacing w:before="120"/>
        <w:ind w:hanging="629"/>
        <w:jc w:val="both"/>
        <w:rPr>
          <w:rFonts w:ascii="Arial" w:eastAsia="Calibri Light" w:hAnsi="Arial" w:cs="Arial"/>
        </w:rPr>
      </w:pPr>
      <w:r w:rsidRPr="00F326F2">
        <w:rPr>
          <w:rFonts w:ascii="Arial" w:eastAsia="Calibri Light" w:hAnsi="Arial" w:cs="Arial"/>
        </w:rPr>
        <w:t>O wykryciu wady Zamawiający jest obowiązany zawiadomić Wykonawcę pisemnie w terminie 30 dni od daty powzięcia wiadomości o wadzie pod rygorem utraty uprawnień z tytułu rękojmi.</w:t>
      </w:r>
    </w:p>
    <w:p w14:paraId="4072CB7D" w14:textId="327C2E79" w:rsidR="007F6F18" w:rsidRPr="00F326F2" w:rsidRDefault="00A93663" w:rsidP="00E03C22">
      <w:pPr>
        <w:numPr>
          <w:ilvl w:val="0"/>
          <w:numId w:val="29"/>
        </w:numPr>
        <w:spacing w:before="120"/>
        <w:ind w:hanging="629"/>
        <w:jc w:val="both"/>
        <w:rPr>
          <w:rFonts w:ascii="Arial" w:eastAsia="Calibri Light" w:hAnsi="Arial" w:cs="Arial"/>
        </w:rPr>
      </w:pPr>
      <w:r w:rsidRPr="00F326F2">
        <w:rPr>
          <w:rFonts w:ascii="Arial" w:eastAsia="Calibri Light" w:hAnsi="Arial" w:cs="Arial"/>
        </w:rPr>
        <w:t xml:space="preserve">Wykonawca obowiązany jest usunąć wadę w terminie 7 dni od daty powiadomienia lub w przypadku wad istotnych, w terminie uzgodnionym między Stronami określonym w protokole potwierdzającym także istnienie wady, ustalony </w:t>
      </w:r>
      <w:proofErr w:type="spellStart"/>
      <w:r w:rsidRPr="00F326F2">
        <w:rPr>
          <w:rFonts w:ascii="Arial" w:eastAsia="Calibri Light" w:hAnsi="Arial" w:cs="Arial"/>
        </w:rPr>
        <w:t>spos</w:t>
      </w:r>
      <w:proofErr w:type="spellEnd"/>
      <w:r w:rsidRPr="00F326F2">
        <w:rPr>
          <w:rFonts w:ascii="Arial" w:eastAsia="Calibri Light" w:hAnsi="Arial" w:cs="Arial"/>
          <w:lang w:val="es-ES_tradnl"/>
        </w:rPr>
        <w:t>ó</w:t>
      </w:r>
      <w:r w:rsidRPr="00F326F2">
        <w:rPr>
          <w:rFonts w:ascii="Arial" w:eastAsia="Calibri Light" w:hAnsi="Arial" w:cs="Arial"/>
        </w:rPr>
        <w:t xml:space="preserve">b jej usunięcia raz fakt dokonania oględzin, 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rPr>
        <w:t>rych</w:t>
      </w:r>
      <w:proofErr w:type="spellEnd"/>
      <w:r w:rsidRPr="00F326F2">
        <w:rPr>
          <w:rFonts w:ascii="Arial" w:eastAsia="Calibri Light" w:hAnsi="Arial" w:cs="Arial"/>
        </w:rPr>
        <w:t xml:space="preserve"> mowa w ust. 7, jeśli zostały przeprowadzone. Za wady istotne uznaje się wady,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re w ocenie Stron, ze </w:t>
      </w:r>
      <w:proofErr w:type="spellStart"/>
      <w:r w:rsidRPr="00F326F2">
        <w:rPr>
          <w:rFonts w:ascii="Arial" w:eastAsia="Calibri Light" w:hAnsi="Arial" w:cs="Arial"/>
        </w:rPr>
        <w:t>względ</w:t>
      </w:r>
      <w:proofErr w:type="spellEnd"/>
      <w:r w:rsidRPr="00F326F2">
        <w:rPr>
          <w:rFonts w:ascii="Arial" w:eastAsia="Calibri Light" w:hAnsi="Arial" w:cs="Arial"/>
          <w:lang w:val="es-ES_tradnl"/>
        </w:rPr>
        <w:t>ó</w:t>
      </w:r>
      <w:r w:rsidRPr="00F326F2">
        <w:rPr>
          <w:rFonts w:ascii="Arial" w:eastAsia="Calibri Light" w:hAnsi="Arial" w:cs="Arial"/>
        </w:rPr>
        <w:t>w technologicznych lub prawnych, nie są możliwe do usunięcia w terminie 7 dni.</w:t>
      </w:r>
    </w:p>
    <w:p w14:paraId="0EF550F5" w14:textId="77777777" w:rsidR="007F6F18" w:rsidRPr="00F326F2" w:rsidRDefault="00A93663" w:rsidP="00E03C22">
      <w:pPr>
        <w:numPr>
          <w:ilvl w:val="0"/>
          <w:numId w:val="29"/>
        </w:numPr>
        <w:spacing w:before="120"/>
        <w:ind w:hanging="629"/>
        <w:jc w:val="both"/>
        <w:rPr>
          <w:rFonts w:ascii="Arial" w:eastAsia="Calibri Light" w:hAnsi="Arial" w:cs="Arial"/>
        </w:rPr>
      </w:pPr>
      <w:r w:rsidRPr="00F326F2">
        <w:rPr>
          <w:rFonts w:ascii="Arial" w:eastAsia="Calibri Light" w:hAnsi="Arial" w:cs="Arial"/>
        </w:rPr>
        <w:t xml:space="preserve">W przypadku istotnych wad fizycznych Zamawiający w zawiadomieniu o wykryciu wady fizycznej wyznaczy termin i miejsce oględzin. </w:t>
      </w:r>
    </w:p>
    <w:p w14:paraId="742F729C" w14:textId="77777777" w:rsidR="007F6F18" w:rsidRPr="00F326F2" w:rsidRDefault="00A93663" w:rsidP="00E03C22">
      <w:pPr>
        <w:numPr>
          <w:ilvl w:val="0"/>
          <w:numId w:val="29"/>
        </w:numPr>
        <w:spacing w:before="120"/>
        <w:ind w:hanging="629"/>
        <w:jc w:val="both"/>
        <w:rPr>
          <w:rFonts w:ascii="Arial" w:eastAsia="Calibri Light" w:hAnsi="Arial" w:cs="Arial"/>
        </w:rPr>
      </w:pPr>
      <w:r w:rsidRPr="00F326F2">
        <w:rPr>
          <w:rFonts w:ascii="Arial" w:eastAsia="Calibri Light" w:hAnsi="Arial" w:cs="Arial"/>
        </w:rPr>
        <w:lastRenderedPageBreak/>
        <w:t>Usunięcie wady fizycznej powinno być stwierdzone protokolarnie.</w:t>
      </w:r>
    </w:p>
    <w:p w14:paraId="5B4CBFEF" w14:textId="77777777" w:rsidR="007F6F18" w:rsidRPr="00F326F2" w:rsidRDefault="007F6F18">
      <w:pPr>
        <w:spacing w:before="120"/>
        <w:ind w:left="539"/>
        <w:jc w:val="both"/>
        <w:rPr>
          <w:rFonts w:ascii="Arial" w:eastAsia="Calibri Light" w:hAnsi="Arial" w:cs="Arial"/>
        </w:rPr>
      </w:pPr>
    </w:p>
    <w:p w14:paraId="2A6C1801" w14:textId="77777777" w:rsidR="007F6F18" w:rsidRPr="00F326F2" w:rsidRDefault="00A93663">
      <w:pPr>
        <w:pStyle w:val="Domylnie"/>
        <w:spacing w:after="120"/>
        <w:jc w:val="center"/>
        <w:rPr>
          <w:rFonts w:ascii="Arial" w:eastAsia="Calibri Light" w:hAnsi="Arial" w:cs="Arial"/>
          <w:b/>
          <w:bCs/>
        </w:rPr>
      </w:pPr>
      <w:r w:rsidRPr="00F326F2">
        <w:rPr>
          <w:rFonts w:ascii="Arial" w:eastAsia="Calibri Light" w:hAnsi="Arial" w:cs="Arial"/>
          <w:b/>
          <w:bCs/>
        </w:rPr>
        <w:t>§ 9</w:t>
      </w:r>
    </w:p>
    <w:p w14:paraId="67DF9898" w14:textId="06A9D28F" w:rsidR="009746BF" w:rsidRPr="00C31D77" w:rsidRDefault="00A93663" w:rsidP="009746BF">
      <w:pPr>
        <w:numPr>
          <w:ilvl w:val="0"/>
          <w:numId w:val="31"/>
        </w:numPr>
        <w:spacing w:before="120"/>
        <w:jc w:val="both"/>
        <w:rPr>
          <w:rFonts w:ascii="Arial" w:eastAsia="Calibri Light" w:hAnsi="Arial" w:cs="Arial"/>
          <w:bCs/>
          <w:kern w:val="1"/>
        </w:rPr>
      </w:pPr>
      <w:r w:rsidRPr="00F326F2">
        <w:rPr>
          <w:rFonts w:ascii="Arial" w:eastAsia="Calibri Light" w:hAnsi="Arial" w:cs="Arial"/>
        </w:rPr>
        <w:t>Wykonawca udziela gwarancji jakości na wykon</w:t>
      </w:r>
      <w:r w:rsidR="00C31D77">
        <w:rPr>
          <w:rFonts w:ascii="Arial" w:eastAsia="Calibri Light" w:hAnsi="Arial" w:cs="Arial"/>
        </w:rPr>
        <w:t>ane Roboty na okres 24 miesiące</w:t>
      </w:r>
      <w:r w:rsidRPr="00F326F2">
        <w:rPr>
          <w:rFonts w:ascii="Arial" w:eastAsia="Calibri Light" w:hAnsi="Arial" w:cs="Arial"/>
        </w:rPr>
        <w:t>, licząc od dnia podpisania Protokołu</w:t>
      </w:r>
      <w:r w:rsidR="00480D73" w:rsidRPr="00F326F2">
        <w:rPr>
          <w:rFonts w:ascii="Arial" w:eastAsia="Calibri Light" w:hAnsi="Arial" w:cs="Arial"/>
        </w:rPr>
        <w:t xml:space="preserve"> odrębnie dla każdego Zlecenia</w:t>
      </w:r>
      <w:r w:rsidRPr="00F326F2">
        <w:rPr>
          <w:rFonts w:ascii="Arial" w:eastAsia="Calibri Light" w:hAnsi="Arial" w:cs="Arial"/>
        </w:rPr>
        <w:t>.</w:t>
      </w:r>
      <w:r w:rsidR="009746BF">
        <w:rPr>
          <w:rFonts w:ascii="Arial" w:eastAsia="Calibri Light" w:hAnsi="Arial" w:cs="Arial"/>
        </w:rPr>
        <w:t xml:space="preserve"> Szczegółowe warunki gwarancji jakości </w:t>
      </w:r>
      <w:r w:rsidR="009746BF">
        <w:rPr>
          <w:rFonts w:ascii="Arial" w:eastAsia="Calibri Light" w:hAnsi="Arial" w:cs="Arial"/>
          <w:bCs/>
          <w:kern w:val="1"/>
        </w:rPr>
        <w:t>określone zostały w karcie gwaran</w:t>
      </w:r>
      <w:r w:rsidR="003839CC">
        <w:rPr>
          <w:rFonts w:ascii="Arial" w:eastAsia="Calibri Light" w:hAnsi="Arial" w:cs="Arial"/>
          <w:bCs/>
          <w:kern w:val="1"/>
        </w:rPr>
        <w:t>cyjnej, stanowiącej integralną część</w:t>
      </w:r>
      <w:r w:rsidR="009746BF">
        <w:rPr>
          <w:rFonts w:ascii="Arial" w:eastAsia="Calibri Light" w:hAnsi="Arial" w:cs="Arial"/>
          <w:bCs/>
          <w:kern w:val="1"/>
        </w:rPr>
        <w:t xml:space="preserve"> Umowy</w:t>
      </w:r>
      <w:r w:rsidR="009746BF" w:rsidRPr="00F326F2">
        <w:rPr>
          <w:rFonts w:ascii="Arial" w:eastAsia="Calibri Light" w:hAnsi="Arial" w:cs="Arial"/>
          <w:bCs/>
          <w:kern w:val="1"/>
        </w:rPr>
        <w:t xml:space="preserve">. </w:t>
      </w:r>
    </w:p>
    <w:p w14:paraId="0FE1B296" w14:textId="1B1AA2AD" w:rsidR="007F6F18" w:rsidRPr="00F326F2" w:rsidRDefault="007F6F18" w:rsidP="00E03C22">
      <w:pPr>
        <w:numPr>
          <w:ilvl w:val="0"/>
          <w:numId w:val="31"/>
        </w:numPr>
        <w:spacing w:before="120"/>
        <w:jc w:val="both"/>
        <w:rPr>
          <w:rFonts w:ascii="Arial" w:eastAsia="Calibri Light" w:hAnsi="Arial" w:cs="Arial"/>
        </w:rPr>
      </w:pPr>
    </w:p>
    <w:p w14:paraId="78198479" w14:textId="56E90AAD" w:rsidR="007F6F18" w:rsidRPr="009746BF" w:rsidRDefault="00A93663" w:rsidP="009746BF">
      <w:pPr>
        <w:pStyle w:val="Domylnie"/>
        <w:spacing w:after="120"/>
        <w:jc w:val="both"/>
        <w:rPr>
          <w:rFonts w:ascii="Arial" w:eastAsia="Calibri Light" w:hAnsi="Arial" w:cs="Arial"/>
        </w:rPr>
      </w:pPr>
      <w:r w:rsidRPr="009746BF">
        <w:rPr>
          <w:rFonts w:ascii="Arial" w:eastAsia="Calibri Light" w:hAnsi="Arial" w:cs="Arial"/>
        </w:rPr>
        <w:t>Wykonawca zobowiązany jest dokonywać wszystkich czynności, związanych z uprawnieniami Zamawiającego wynikającymi z gwarancji</w:t>
      </w:r>
      <w:r w:rsidR="00DF6F56" w:rsidRPr="009746BF">
        <w:rPr>
          <w:rFonts w:ascii="Arial" w:eastAsia="Calibri Light" w:hAnsi="Arial" w:cs="Arial"/>
        </w:rPr>
        <w:t xml:space="preserve"> jakości</w:t>
      </w:r>
      <w:r w:rsidRPr="009746BF">
        <w:rPr>
          <w:rFonts w:ascii="Arial" w:eastAsia="Calibri Light" w:hAnsi="Arial" w:cs="Arial"/>
        </w:rPr>
        <w:t xml:space="preserve">, </w:t>
      </w:r>
      <w:r w:rsidRPr="009746BF">
        <w:rPr>
          <w:rFonts w:ascii="Arial" w:eastAsia="Calibri Light" w:hAnsi="Arial" w:cs="Arial"/>
          <w:bCs/>
        </w:rPr>
        <w:t xml:space="preserve">zgodnie z </w:t>
      </w:r>
      <w:r w:rsidR="007C1344" w:rsidRPr="009746BF">
        <w:rPr>
          <w:rFonts w:ascii="Arial" w:eastAsia="Calibri Light" w:hAnsi="Arial" w:cs="Arial"/>
          <w:bCs/>
        </w:rPr>
        <w:t>Poziomem Świadczenia Usług</w:t>
      </w:r>
      <w:r w:rsidR="00F10A73" w:rsidRPr="009746BF">
        <w:rPr>
          <w:rFonts w:ascii="Arial" w:eastAsia="Calibri Light" w:hAnsi="Arial" w:cs="Arial"/>
          <w:bCs/>
        </w:rPr>
        <w:t xml:space="preserve"> </w:t>
      </w:r>
    </w:p>
    <w:p w14:paraId="05FC132B" w14:textId="77777777" w:rsidR="007F6F18" w:rsidRPr="00F326F2" w:rsidRDefault="00A93663">
      <w:pPr>
        <w:pStyle w:val="Domylnie"/>
        <w:spacing w:after="120"/>
        <w:jc w:val="center"/>
        <w:rPr>
          <w:rFonts w:ascii="Arial" w:eastAsia="Calibri Light" w:hAnsi="Arial" w:cs="Arial"/>
          <w:b/>
          <w:bCs/>
        </w:rPr>
      </w:pPr>
      <w:r w:rsidRPr="00F326F2">
        <w:rPr>
          <w:rFonts w:ascii="Arial" w:eastAsia="Calibri Light" w:hAnsi="Arial" w:cs="Arial"/>
          <w:b/>
          <w:bCs/>
        </w:rPr>
        <w:t>§ 10</w:t>
      </w:r>
    </w:p>
    <w:p w14:paraId="3277F9D1" w14:textId="3EC4E65C" w:rsidR="007F6F18" w:rsidRPr="00F326F2" w:rsidRDefault="00A93663" w:rsidP="00E03C22">
      <w:pPr>
        <w:pStyle w:val="Tekstpodstawowy2"/>
        <w:numPr>
          <w:ilvl w:val="0"/>
          <w:numId w:val="33"/>
        </w:numPr>
        <w:rPr>
          <w:rFonts w:ascii="Arial" w:eastAsia="Calibri Light" w:hAnsi="Arial" w:cs="Arial"/>
        </w:rPr>
      </w:pPr>
      <w:r w:rsidRPr="00F326F2">
        <w:rPr>
          <w:rFonts w:ascii="Arial" w:eastAsia="Calibri Light" w:hAnsi="Arial" w:cs="Arial"/>
        </w:rPr>
        <w:t>Zamawiający wyznacza swojego przedstawiciel</w:t>
      </w:r>
      <w:r w:rsidR="00480D73" w:rsidRPr="00F326F2">
        <w:rPr>
          <w:rFonts w:ascii="Arial" w:eastAsia="Calibri Light" w:hAnsi="Arial" w:cs="Arial"/>
        </w:rPr>
        <w:t>i</w:t>
      </w:r>
      <w:r w:rsidRPr="00F326F2">
        <w:rPr>
          <w:rFonts w:ascii="Arial" w:eastAsia="Calibri Light" w:hAnsi="Arial" w:cs="Arial"/>
        </w:rPr>
        <w:t xml:space="preserve"> w osobie:</w:t>
      </w:r>
    </w:p>
    <w:p w14:paraId="6704E32A" w14:textId="77777777" w:rsidR="000F32BC" w:rsidRPr="00F326F2" w:rsidRDefault="00480D73" w:rsidP="00E03C22">
      <w:pPr>
        <w:pStyle w:val="Akapitzlist"/>
        <w:numPr>
          <w:ilvl w:val="0"/>
          <w:numId w:val="54"/>
        </w:numPr>
        <w:jc w:val="both"/>
        <w:rPr>
          <w:rFonts w:ascii="Arial" w:eastAsia="Calibri Light" w:hAnsi="Arial" w:cs="Arial"/>
          <w:lang w:val="en-US"/>
        </w:rPr>
      </w:pPr>
      <w:r w:rsidRPr="00F326F2">
        <w:rPr>
          <w:rFonts w:ascii="Arial" w:eastAsia="Calibri Light" w:hAnsi="Arial" w:cs="Arial"/>
          <w:lang w:val="en-US"/>
        </w:rPr>
        <w:t xml:space="preserve">[…] </w:t>
      </w:r>
      <w:proofErr w:type="spellStart"/>
      <w:r w:rsidRPr="00F326F2">
        <w:rPr>
          <w:rFonts w:ascii="Arial" w:eastAsia="Calibri Light" w:hAnsi="Arial" w:cs="Arial"/>
          <w:lang w:val="en-US"/>
        </w:rPr>
        <w:t>nr</w:t>
      </w:r>
      <w:proofErr w:type="spellEnd"/>
      <w:r w:rsidRPr="00F326F2">
        <w:rPr>
          <w:rFonts w:ascii="Arial" w:eastAsia="Calibri Light" w:hAnsi="Arial" w:cs="Arial"/>
          <w:lang w:val="en-US"/>
        </w:rPr>
        <w:t xml:space="preserve"> tel. ………….. </w:t>
      </w:r>
      <w:proofErr w:type="spellStart"/>
      <w:r w:rsidRPr="00F326F2">
        <w:rPr>
          <w:rFonts w:ascii="Arial" w:eastAsia="Calibri Light" w:hAnsi="Arial" w:cs="Arial"/>
          <w:lang w:val="en-US"/>
        </w:rPr>
        <w:t>adres</w:t>
      </w:r>
      <w:proofErr w:type="spellEnd"/>
      <w:r w:rsidRPr="00F326F2">
        <w:rPr>
          <w:rFonts w:ascii="Arial" w:eastAsia="Calibri Light" w:hAnsi="Arial" w:cs="Arial"/>
          <w:lang w:val="en-US"/>
        </w:rPr>
        <w:t xml:space="preserve"> e-mail ………… </w:t>
      </w:r>
    </w:p>
    <w:p w14:paraId="2CD277EF" w14:textId="77777777" w:rsidR="000F32BC" w:rsidRPr="00F326F2" w:rsidRDefault="000F32BC" w:rsidP="00E03C22">
      <w:pPr>
        <w:pStyle w:val="Akapitzlist"/>
        <w:numPr>
          <w:ilvl w:val="0"/>
          <w:numId w:val="54"/>
        </w:numPr>
        <w:jc w:val="both"/>
        <w:rPr>
          <w:rFonts w:ascii="Arial" w:eastAsia="Calibri Light" w:hAnsi="Arial" w:cs="Arial"/>
          <w:lang w:val="en-US"/>
        </w:rPr>
      </w:pPr>
      <w:r w:rsidRPr="00F326F2">
        <w:rPr>
          <w:rFonts w:ascii="Arial" w:eastAsia="Calibri Light" w:hAnsi="Arial" w:cs="Arial"/>
          <w:lang w:val="en-US"/>
        </w:rPr>
        <w:t>[</w:t>
      </w:r>
      <w:r w:rsidR="00480D73" w:rsidRPr="00F326F2">
        <w:rPr>
          <w:rFonts w:ascii="Arial" w:eastAsia="Calibri Light" w:hAnsi="Arial" w:cs="Arial"/>
          <w:lang w:val="en-US"/>
        </w:rPr>
        <w:t xml:space="preserve">…] </w:t>
      </w:r>
      <w:proofErr w:type="spellStart"/>
      <w:r w:rsidR="00480D73" w:rsidRPr="00F326F2">
        <w:rPr>
          <w:rFonts w:ascii="Arial" w:eastAsia="Calibri Light" w:hAnsi="Arial" w:cs="Arial"/>
          <w:lang w:val="en-US"/>
        </w:rPr>
        <w:t>nr</w:t>
      </w:r>
      <w:proofErr w:type="spellEnd"/>
      <w:r w:rsidR="00480D73" w:rsidRPr="00F326F2">
        <w:rPr>
          <w:rFonts w:ascii="Arial" w:eastAsia="Calibri Light" w:hAnsi="Arial" w:cs="Arial"/>
          <w:lang w:val="en-US"/>
        </w:rPr>
        <w:t xml:space="preserve"> tel. ………….. </w:t>
      </w:r>
      <w:proofErr w:type="spellStart"/>
      <w:r w:rsidR="00480D73" w:rsidRPr="00F326F2">
        <w:rPr>
          <w:rFonts w:ascii="Arial" w:eastAsia="Calibri Light" w:hAnsi="Arial" w:cs="Arial"/>
          <w:lang w:val="en-US"/>
        </w:rPr>
        <w:t>adres</w:t>
      </w:r>
      <w:proofErr w:type="spellEnd"/>
      <w:r w:rsidR="00480D73" w:rsidRPr="00F326F2">
        <w:rPr>
          <w:rFonts w:ascii="Arial" w:eastAsia="Calibri Light" w:hAnsi="Arial" w:cs="Arial"/>
          <w:lang w:val="en-US"/>
        </w:rPr>
        <w:t xml:space="preserve"> e-mail …………</w:t>
      </w:r>
    </w:p>
    <w:p w14:paraId="664596E4" w14:textId="5A9ED7E6" w:rsidR="00480D73" w:rsidRPr="00F326F2" w:rsidRDefault="000F32BC" w:rsidP="00E03C22">
      <w:pPr>
        <w:pStyle w:val="Akapitzlist"/>
        <w:numPr>
          <w:ilvl w:val="0"/>
          <w:numId w:val="54"/>
        </w:numPr>
        <w:jc w:val="both"/>
        <w:rPr>
          <w:rFonts w:ascii="Arial" w:eastAsia="Calibri Light" w:hAnsi="Arial" w:cs="Arial"/>
          <w:lang w:val="en-US"/>
        </w:rPr>
      </w:pPr>
      <w:r w:rsidRPr="00F326F2">
        <w:rPr>
          <w:rFonts w:ascii="Arial" w:eastAsia="Calibri Light" w:hAnsi="Arial" w:cs="Arial"/>
          <w:lang w:val="en-US"/>
        </w:rPr>
        <w:t xml:space="preserve">[…] </w:t>
      </w:r>
      <w:proofErr w:type="spellStart"/>
      <w:r w:rsidRPr="00F326F2">
        <w:rPr>
          <w:rFonts w:ascii="Arial" w:eastAsia="Calibri Light" w:hAnsi="Arial" w:cs="Arial"/>
          <w:lang w:val="en-US"/>
        </w:rPr>
        <w:t>nr</w:t>
      </w:r>
      <w:proofErr w:type="spellEnd"/>
      <w:r w:rsidRPr="00F326F2">
        <w:rPr>
          <w:rFonts w:ascii="Arial" w:eastAsia="Calibri Light" w:hAnsi="Arial" w:cs="Arial"/>
          <w:lang w:val="en-US"/>
        </w:rPr>
        <w:t xml:space="preserve"> tel. ………….. </w:t>
      </w:r>
      <w:proofErr w:type="spellStart"/>
      <w:r w:rsidRPr="00F326F2">
        <w:rPr>
          <w:rFonts w:ascii="Arial" w:eastAsia="Calibri Light" w:hAnsi="Arial" w:cs="Arial"/>
          <w:lang w:val="en-US"/>
        </w:rPr>
        <w:t>adres</w:t>
      </w:r>
      <w:proofErr w:type="spellEnd"/>
      <w:r w:rsidRPr="00F326F2">
        <w:rPr>
          <w:rFonts w:ascii="Arial" w:eastAsia="Calibri Light" w:hAnsi="Arial" w:cs="Arial"/>
          <w:lang w:val="en-US"/>
        </w:rPr>
        <w:t xml:space="preserve"> e-mail …………</w:t>
      </w:r>
    </w:p>
    <w:p w14:paraId="1A4A2B81" w14:textId="77777777" w:rsidR="00480D73" w:rsidRPr="00F326F2" w:rsidRDefault="00480D73" w:rsidP="00F326F2">
      <w:pPr>
        <w:pStyle w:val="Tekstpodstawowy2"/>
        <w:ind w:left="708"/>
        <w:rPr>
          <w:rFonts w:ascii="Arial" w:eastAsia="Calibri Light" w:hAnsi="Arial" w:cs="Arial"/>
          <w:lang w:val="en-US"/>
        </w:rPr>
      </w:pPr>
    </w:p>
    <w:p w14:paraId="7F8E942D" w14:textId="77777777" w:rsidR="007F6F18" w:rsidRPr="00F326F2" w:rsidRDefault="00A93663" w:rsidP="00F326F2">
      <w:pPr>
        <w:pStyle w:val="Tekstpodstawowy2"/>
        <w:ind w:left="708"/>
        <w:rPr>
          <w:rFonts w:ascii="Arial" w:eastAsia="Calibri Light" w:hAnsi="Arial" w:cs="Arial"/>
        </w:rPr>
      </w:pPr>
      <w:r w:rsidRPr="00F326F2">
        <w:rPr>
          <w:rFonts w:ascii="Arial" w:eastAsia="Calibri Light" w:hAnsi="Arial" w:cs="Arial"/>
        </w:rPr>
        <w:t xml:space="preserve">W przypadku </w:t>
      </w:r>
      <w:proofErr w:type="spellStart"/>
      <w:r w:rsidRPr="00F326F2">
        <w:rPr>
          <w:rFonts w:ascii="Arial" w:eastAsia="Calibri Light" w:hAnsi="Arial" w:cs="Arial"/>
        </w:rPr>
        <w:t>nieobecnoś</w:t>
      </w:r>
      <w:proofErr w:type="spellEnd"/>
      <w:r w:rsidRPr="00F326F2">
        <w:rPr>
          <w:rFonts w:ascii="Arial" w:eastAsia="Calibri Light" w:hAnsi="Arial" w:cs="Arial"/>
          <w:lang w:val="it-IT"/>
        </w:rPr>
        <w:t xml:space="preserve">ci </w:t>
      </w:r>
      <w:r w:rsidRPr="00F326F2">
        <w:rPr>
          <w:rFonts w:ascii="Arial" w:eastAsia="Calibri Light" w:hAnsi="Arial" w:cs="Arial"/>
        </w:rPr>
        <w:t>przedstawiciela Zamawiającego (zwolnienie lekarskie, urlop wypoczynkowy) Zamawiający bezzwłocznie poinformuje o tym fakcie Wykonawcę telefonicznie lub mailowo i wyznaczy zastępstwo w celu odbioru i terminowego rozliczenia wykonanych Rob</w:t>
      </w:r>
      <w:r w:rsidRPr="00F326F2">
        <w:rPr>
          <w:rFonts w:ascii="Arial" w:eastAsia="Calibri Light" w:hAnsi="Arial" w:cs="Arial"/>
          <w:lang w:val="es-ES_tradnl"/>
        </w:rPr>
        <w:t>ó</w:t>
      </w:r>
      <w:r w:rsidRPr="00F326F2">
        <w:rPr>
          <w:rFonts w:ascii="Arial" w:eastAsia="Calibri Light" w:hAnsi="Arial" w:cs="Arial"/>
        </w:rPr>
        <w:t>t.</w:t>
      </w:r>
    </w:p>
    <w:p w14:paraId="1BD78E9E" w14:textId="77777777" w:rsidR="007F6F18" w:rsidRPr="00F326F2" w:rsidRDefault="007F6F18">
      <w:pPr>
        <w:pStyle w:val="Tekstpodstawowy2"/>
        <w:ind w:left="540"/>
        <w:rPr>
          <w:rFonts w:ascii="Arial" w:eastAsia="Calibri Light" w:hAnsi="Arial" w:cs="Arial"/>
          <w:color w:val="FF0000"/>
          <w:u w:color="FF0000"/>
        </w:rPr>
      </w:pPr>
    </w:p>
    <w:p w14:paraId="3786F813" w14:textId="77777777" w:rsidR="007F6F18" w:rsidRPr="00F326F2" w:rsidRDefault="00A93663" w:rsidP="00E03C22">
      <w:pPr>
        <w:pStyle w:val="Tekstpodstawowy2"/>
        <w:numPr>
          <w:ilvl w:val="0"/>
          <w:numId w:val="35"/>
        </w:numPr>
        <w:rPr>
          <w:rFonts w:ascii="Arial" w:eastAsia="Calibri Light" w:hAnsi="Arial" w:cs="Arial"/>
        </w:rPr>
      </w:pPr>
      <w:r w:rsidRPr="00F326F2">
        <w:rPr>
          <w:rFonts w:ascii="Arial" w:eastAsia="Calibri Light" w:hAnsi="Arial" w:cs="Arial"/>
        </w:rPr>
        <w:t>Wykonawca wyznacza funkcje:</w:t>
      </w:r>
    </w:p>
    <w:p w14:paraId="4FE7BEFA" w14:textId="77777777" w:rsidR="007F6F18" w:rsidRPr="00F326F2" w:rsidRDefault="00A93663" w:rsidP="00E03C22">
      <w:pPr>
        <w:pStyle w:val="Tekstpodstawowy2"/>
        <w:numPr>
          <w:ilvl w:val="0"/>
          <w:numId w:val="37"/>
        </w:numPr>
        <w:rPr>
          <w:rFonts w:ascii="Arial" w:eastAsia="Calibri Light" w:hAnsi="Arial" w:cs="Arial"/>
        </w:rPr>
      </w:pPr>
      <w:r w:rsidRPr="00F326F2">
        <w:rPr>
          <w:rFonts w:ascii="Arial" w:eastAsia="Calibri Light" w:hAnsi="Arial" w:cs="Arial"/>
        </w:rPr>
        <w:t xml:space="preserve">Przedstawiciela Wykonawcy w osobie: </w:t>
      </w:r>
    </w:p>
    <w:p w14:paraId="08966101" w14:textId="1ACD6A4C" w:rsidR="007F6F18" w:rsidRPr="00F326F2" w:rsidRDefault="002871EF" w:rsidP="00F326F2">
      <w:pPr>
        <w:pStyle w:val="Tekstpodstawowy2"/>
        <w:ind w:left="708"/>
        <w:rPr>
          <w:rFonts w:ascii="Arial" w:eastAsia="Calibri Light" w:hAnsi="Arial" w:cs="Arial"/>
        </w:rPr>
      </w:pPr>
      <w:r w:rsidRPr="00F326F2">
        <w:rPr>
          <w:rFonts w:ascii="Arial" w:eastAsia="Calibri Light" w:hAnsi="Arial" w:cs="Arial"/>
        </w:rPr>
        <w:t>X</w:t>
      </w:r>
      <w:r w:rsidR="00A93663" w:rsidRPr="00F326F2">
        <w:rPr>
          <w:rFonts w:ascii="Arial" w:eastAsia="Calibri Light" w:hAnsi="Arial" w:cs="Arial"/>
        </w:rPr>
        <w:t>xx</w:t>
      </w:r>
    </w:p>
    <w:p w14:paraId="60EC941C" w14:textId="6F80E95F" w:rsidR="002871EF" w:rsidRPr="00F326F2" w:rsidRDefault="002871EF">
      <w:pPr>
        <w:pStyle w:val="Tekstpodstawowy2"/>
        <w:ind w:left="709"/>
        <w:rPr>
          <w:rFonts w:ascii="Arial" w:eastAsia="Calibri Light" w:hAnsi="Arial" w:cs="Arial"/>
          <w:lang w:val="en-US"/>
        </w:rPr>
      </w:pPr>
      <w:proofErr w:type="spellStart"/>
      <w:r w:rsidRPr="00F326F2">
        <w:rPr>
          <w:rFonts w:ascii="Arial" w:eastAsia="Calibri Light" w:hAnsi="Arial" w:cs="Arial"/>
          <w:lang w:val="en-US"/>
        </w:rPr>
        <w:t>nr</w:t>
      </w:r>
      <w:proofErr w:type="spellEnd"/>
      <w:r w:rsidRPr="00F326F2">
        <w:rPr>
          <w:rFonts w:ascii="Arial" w:eastAsia="Calibri Light" w:hAnsi="Arial" w:cs="Arial"/>
          <w:lang w:val="en-US"/>
        </w:rPr>
        <w:t xml:space="preserve"> tel. …………..</w:t>
      </w:r>
      <w:proofErr w:type="spellStart"/>
      <w:r w:rsidRPr="00F326F2">
        <w:rPr>
          <w:rFonts w:ascii="Arial" w:eastAsia="Calibri Light" w:hAnsi="Arial" w:cs="Arial"/>
          <w:lang w:val="en-US"/>
        </w:rPr>
        <w:t>Adres</w:t>
      </w:r>
      <w:proofErr w:type="spellEnd"/>
      <w:r w:rsidRPr="00F326F2">
        <w:rPr>
          <w:rFonts w:ascii="Arial" w:eastAsia="Calibri Light" w:hAnsi="Arial" w:cs="Arial"/>
          <w:lang w:val="en-US"/>
        </w:rPr>
        <w:t xml:space="preserve"> e-mail …………</w:t>
      </w:r>
    </w:p>
    <w:p w14:paraId="0C141139" w14:textId="77777777" w:rsidR="007F6F18" w:rsidRPr="00F326F2" w:rsidRDefault="007F6F18">
      <w:pPr>
        <w:pStyle w:val="Tekstpodstawowy2"/>
        <w:rPr>
          <w:rFonts w:ascii="Arial" w:eastAsia="Calibri Light" w:hAnsi="Arial" w:cs="Arial"/>
          <w:lang w:val="en-US"/>
        </w:rPr>
      </w:pPr>
    </w:p>
    <w:p w14:paraId="78E57179" w14:textId="77777777" w:rsidR="007F6F18" w:rsidRPr="00F326F2" w:rsidRDefault="00A93663" w:rsidP="00E03C22">
      <w:pPr>
        <w:pStyle w:val="Tekstpodstawowy2"/>
        <w:numPr>
          <w:ilvl w:val="0"/>
          <w:numId w:val="37"/>
        </w:numPr>
        <w:rPr>
          <w:rFonts w:ascii="Arial" w:eastAsia="Calibri Light" w:hAnsi="Arial" w:cs="Arial"/>
        </w:rPr>
      </w:pPr>
      <w:r w:rsidRPr="00F326F2">
        <w:rPr>
          <w:rFonts w:ascii="Arial" w:eastAsia="Calibri Light" w:hAnsi="Arial" w:cs="Arial"/>
        </w:rPr>
        <w:t>Koordynatora  ds. BHP w osobie :</w:t>
      </w:r>
    </w:p>
    <w:p w14:paraId="153F30E3" w14:textId="77777777" w:rsidR="007F6F18" w:rsidRPr="00F326F2" w:rsidRDefault="00A93663">
      <w:pPr>
        <w:pStyle w:val="Tekstpodstawowy2"/>
        <w:ind w:left="709"/>
        <w:rPr>
          <w:rFonts w:ascii="Arial" w:eastAsia="Calibri Light" w:hAnsi="Arial" w:cs="Arial"/>
          <w:lang w:val="en-US"/>
        </w:rPr>
      </w:pPr>
      <w:r w:rsidRPr="00F326F2">
        <w:rPr>
          <w:rFonts w:ascii="Arial" w:eastAsia="Calibri Light" w:hAnsi="Arial" w:cs="Arial"/>
          <w:lang w:val="en-US"/>
        </w:rPr>
        <w:t>Xxx</w:t>
      </w:r>
    </w:p>
    <w:p w14:paraId="3F85D0C8" w14:textId="0BA75875" w:rsidR="002871EF" w:rsidRPr="00F326F2" w:rsidRDefault="002871EF">
      <w:pPr>
        <w:pStyle w:val="Tekstpodstawowy2"/>
        <w:ind w:left="709"/>
        <w:rPr>
          <w:rFonts w:ascii="Arial" w:eastAsia="Calibri Light" w:hAnsi="Arial" w:cs="Arial"/>
          <w:lang w:val="en-US"/>
        </w:rPr>
      </w:pPr>
      <w:proofErr w:type="spellStart"/>
      <w:r w:rsidRPr="00F326F2">
        <w:rPr>
          <w:rFonts w:ascii="Arial" w:eastAsia="Calibri Light" w:hAnsi="Arial" w:cs="Arial"/>
          <w:lang w:val="en-US"/>
        </w:rPr>
        <w:t>nr</w:t>
      </w:r>
      <w:proofErr w:type="spellEnd"/>
      <w:r w:rsidRPr="00F326F2">
        <w:rPr>
          <w:rFonts w:ascii="Arial" w:eastAsia="Calibri Light" w:hAnsi="Arial" w:cs="Arial"/>
          <w:lang w:val="en-US"/>
        </w:rPr>
        <w:t xml:space="preserve"> tel. …………..</w:t>
      </w:r>
      <w:proofErr w:type="spellStart"/>
      <w:r w:rsidRPr="00F326F2">
        <w:rPr>
          <w:rFonts w:ascii="Arial" w:eastAsia="Calibri Light" w:hAnsi="Arial" w:cs="Arial"/>
          <w:lang w:val="en-US"/>
        </w:rPr>
        <w:t>Adres</w:t>
      </w:r>
      <w:proofErr w:type="spellEnd"/>
      <w:r w:rsidRPr="00F326F2">
        <w:rPr>
          <w:rFonts w:ascii="Arial" w:eastAsia="Calibri Light" w:hAnsi="Arial" w:cs="Arial"/>
          <w:lang w:val="en-US"/>
        </w:rPr>
        <w:t xml:space="preserve"> e-mail …………</w:t>
      </w:r>
    </w:p>
    <w:p w14:paraId="344326BE" w14:textId="77777777" w:rsidR="007F6F18" w:rsidRPr="00F326F2" w:rsidRDefault="007F6F18">
      <w:pPr>
        <w:pStyle w:val="Tekstpodstawowy2"/>
        <w:ind w:left="709"/>
        <w:rPr>
          <w:rFonts w:ascii="Arial" w:eastAsia="Calibri Light" w:hAnsi="Arial" w:cs="Arial"/>
          <w:lang w:val="en-US"/>
        </w:rPr>
      </w:pPr>
    </w:p>
    <w:p w14:paraId="0F321C4C" w14:textId="262EE1D3" w:rsidR="007F6F18" w:rsidRPr="00F326F2" w:rsidRDefault="00A93663" w:rsidP="00E03C22">
      <w:pPr>
        <w:pStyle w:val="Tekstpodstawowy2"/>
        <w:numPr>
          <w:ilvl w:val="0"/>
          <w:numId w:val="55"/>
        </w:numPr>
        <w:rPr>
          <w:rFonts w:ascii="Arial" w:eastAsia="Calibri Light" w:hAnsi="Arial" w:cs="Arial"/>
        </w:rPr>
      </w:pPr>
      <w:r w:rsidRPr="00F326F2">
        <w:rPr>
          <w:rFonts w:ascii="Arial" w:eastAsia="Calibri Light" w:hAnsi="Arial" w:cs="Arial"/>
        </w:rPr>
        <w:t xml:space="preserve">Zamawiający wyznacza </w:t>
      </w:r>
      <w:r w:rsidR="000F32BC" w:rsidRPr="00F326F2">
        <w:rPr>
          <w:rFonts w:ascii="Arial" w:eastAsia="Calibri Light" w:hAnsi="Arial" w:cs="Arial"/>
        </w:rPr>
        <w:t>I</w:t>
      </w:r>
      <w:r w:rsidRPr="00F326F2">
        <w:rPr>
          <w:rFonts w:ascii="Arial" w:eastAsia="Calibri Light" w:hAnsi="Arial" w:cs="Arial"/>
        </w:rPr>
        <w:t>nspektor</w:t>
      </w:r>
      <w:r w:rsidR="002871EF" w:rsidRPr="00F326F2">
        <w:rPr>
          <w:rFonts w:ascii="Arial" w:eastAsia="Calibri Light" w:hAnsi="Arial" w:cs="Arial"/>
        </w:rPr>
        <w:t>ów</w:t>
      </w:r>
      <w:r w:rsidRPr="00F326F2">
        <w:rPr>
          <w:rFonts w:ascii="Arial" w:eastAsia="Calibri Light" w:hAnsi="Arial" w:cs="Arial"/>
        </w:rPr>
        <w:t xml:space="preserve"> Nadzoru w osob</w:t>
      </w:r>
      <w:r w:rsidR="00C82BC7" w:rsidRPr="00F326F2">
        <w:rPr>
          <w:rFonts w:ascii="Arial" w:eastAsia="Calibri Light" w:hAnsi="Arial" w:cs="Arial"/>
        </w:rPr>
        <w:t>ach</w:t>
      </w:r>
      <w:r w:rsidRPr="00F326F2">
        <w:rPr>
          <w:rFonts w:ascii="Arial" w:eastAsia="Calibri Light" w:hAnsi="Arial" w:cs="Arial"/>
        </w:rPr>
        <w:t>:</w:t>
      </w:r>
      <w:r w:rsidR="004C4CCB" w:rsidRPr="00F326F2">
        <w:rPr>
          <w:rFonts w:ascii="Arial" w:eastAsia="Calibri Light" w:hAnsi="Arial" w:cs="Arial"/>
        </w:rPr>
        <w:t xml:space="preserve"> </w:t>
      </w:r>
    </w:p>
    <w:p w14:paraId="20523E39" w14:textId="23B0BE77" w:rsidR="00C82BC7" w:rsidRPr="00F326F2" w:rsidRDefault="00C82BC7">
      <w:pPr>
        <w:pStyle w:val="Tekstpodstawowy2"/>
        <w:ind w:left="709"/>
        <w:rPr>
          <w:rFonts w:ascii="Arial" w:eastAsia="Calibri Light" w:hAnsi="Arial" w:cs="Arial"/>
          <w:lang w:val="en-US"/>
        </w:rPr>
      </w:pPr>
      <w:r w:rsidRPr="00F326F2">
        <w:rPr>
          <w:rFonts w:ascii="Arial" w:eastAsia="Calibri Light" w:hAnsi="Arial" w:cs="Arial"/>
          <w:lang w:val="en-US"/>
        </w:rPr>
        <w:t xml:space="preserve">- ………………………… </w:t>
      </w:r>
      <w:proofErr w:type="spellStart"/>
      <w:r w:rsidRPr="00F326F2">
        <w:rPr>
          <w:rFonts w:ascii="Arial" w:eastAsia="Calibri Light" w:hAnsi="Arial" w:cs="Arial"/>
          <w:lang w:val="en-US"/>
        </w:rPr>
        <w:t>nr</w:t>
      </w:r>
      <w:proofErr w:type="spellEnd"/>
      <w:r w:rsidRPr="00F326F2">
        <w:rPr>
          <w:rFonts w:ascii="Arial" w:eastAsia="Calibri Light" w:hAnsi="Arial" w:cs="Arial"/>
          <w:lang w:val="en-US"/>
        </w:rPr>
        <w:t xml:space="preserve"> tel. ………………. </w:t>
      </w:r>
      <w:proofErr w:type="spellStart"/>
      <w:r w:rsidRPr="00F326F2">
        <w:rPr>
          <w:rFonts w:ascii="Arial" w:eastAsia="Calibri Light" w:hAnsi="Arial" w:cs="Arial"/>
          <w:lang w:val="en-US"/>
        </w:rPr>
        <w:t>Adres</w:t>
      </w:r>
      <w:proofErr w:type="spellEnd"/>
      <w:r w:rsidRPr="00F326F2">
        <w:rPr>
          <w:rFonts w:ascii="Arial" w:eastAsia="Calibri Light" w:hAnsi="Arial" w:cs="Arial"/>
          <w:lang w:val="en-US"/>
        </w:rPr>
        <w:t xml:space="preserve"> e-mail ………………….., </w:t>
      </w:r>
    </w:p>
    <w:p w14:paraId="6E8FFA69" w14:textId="391EBA0F" w:rsidR="00C82BC7" w:rsidRPr="00F326F2" w:rsidRDefault="00C82BC7" w:rsidP="00C82BC7">
      <w:pPr>
        <w:pStyle w:val="Tekstpodstawowy2"/>
        <w:ind w:left="709"/>
        <w:rPr>
          <w:rFonts w:ascii="Arial" w:eastAsia="Calibri Light" w:hAnsi="Arial" w:cs="Arial"/>
          <w:lang w:val="en-US"/>
        </w:rPr>
      </w:pPr>
      <w:r w:rsidRPr="00F326F2">
        <w:rPr>
          <w:rFonts w:ascii="Arial" w:eastAsia="Calibri Light" w:hAnsi="Arial" w:cs="Arial"/>
          <w:lang w:val="en-US"/>
        </w:rPr>
        <w:t xml:space="preserve">- ………………………… </w:t>
      </w:r>
      <w:proofErr w:type="spellStart"/>
      <w:r w:rsidRPr="00F326F2">
        <w:rPr>
          <w:rFonts w:ascii="Arial" w:eastAsia="Calibri Light" w:hAnsi="Arial" w:cs="Arial"/>
          <w:lang w:val="en-US"/>
        </w:rPr>
        <w:t>nr</w:t>
      </w:r>
      <w:proofErr w:type="spellEnd"/>
      <w:r w:rsidRPr="00F326F2">
        <w:rPr>
          <w:rFonts w:ascii="Arial" w:eastAsia="Calibri Light" w:hAnsi="Arial" w:cs="Arial"/>
          <w:lang w:val="en-US"/>
        </w:rPr>
        <w:t xml:space="preserve"> tel. ………………. </w:t>
      </w:r>
      <w:proofErr w:type="spellStart"/>
      <w:r w:rsidRPr="00F326F2">
        <w:rPr>
          <w:rFonts w:ascii="Arial" w:eastAsia="Calibri Light" w:hAnsi="Arial" w:cs="Arial"/>
          <w:lang w:val="en-US"/>
        </w:rPr>
        <w:t>Adres</w:t>
      </w:r>
      <w:proofErr w:type="spellEnd"/>
      <w:r w:rsidRPr="00F326F2">
        <w:rPr>
          <w:rFonts w:ascii="Arial" w:eastAsia="Calibri Light" w:hAnsi="Arial" w:cs="Arial"/>
          <w:lang w:val="en-US"/>
        </w:rPr>
        <w:t xml:space="preserve"> e-mail ………………….., </w:t>
      </w:r>
    </w:p>
    <w:p w14:paraId="107437D9" w14:textId="77777777" w:rsidR="007F6F18" w:rsidRPr="00F326F2" w:rsidRDefault="007F6F18">
      <w:pPr>
        <w:pStyle w:val="Tekstpodstawowy2"/>
        <w:ind w:left="709"/>
        <w:rPr>
          <w:rFonts w:ascii="Arial" w:eastAsia="Calibri Light" w:hAnsi="Arial" w:cs="Arial"/>
          <w:lang w:val="en-US"/>
        </w:rPr>
      </w:pPr>
    </w:p>
    <w:p w14:paraId="2C1B6470" w14:textId="420F9F6F" w:rsidR="00C82BC7" w:rsidRPr="00F326F2" w:rsidRDefault="00A93663" w:rsidP="00E03C22">
      <w:pPr>
        <w:pStyle w:val="Tekstpodstawowy2"/>
        <w:numPr>
          <w:ilvl w:val="0"/>
          <w:numId w:val="55"/>
        </w:numPr>
        <w:rPr>
          <w:rFonts w:ascii="Arial" w:eastAsia="Calibri Light" w:hAnsi="Arial" w:cs="Arial"/>
        </w:rPr>
      </w:pPr>
      <w:r w:rsidRPr="00F326F2">
        <w:rPr>
          <w:rFonts w:ascii="Arial" w:eastAsia="Calibri Light" w:hAnsi="Arial" w:cs="Arial"/>
        </w:rPr>
        <w:t>Wykonawca wyznacza Kierowni</w:t>
      </w:r>
      <w:r w:rsidR="00C82BC7" w:rsidRPr="00F326F2">
        <w:rPr>
          <w:rFonts w:ascii="Arial" w:eastAsia="Calibri Light" w:hAnsi="Arial" w:cs="Arial"/>
        </w:rPr>
        <w:t>k</w:t>
      </w:r>
      <w:r w:rsidR="002871EF" w:rsidRPr="00F326F2">
        <w:rPr>
          <w:rFonts w:ascii="Arial" w:eastAsia="Calibri Light" w:hAnsi="Arial" w:cs="Arial"/>
        </w:rPr>
        <w:t>ów</w:t>
      </w:r>
      <w:r w:rsidRPr="00F326F2">
        <w:rPr>
          <w:rFonts w:ascii="Arial" w:eastAsia="Calibri Light" w:hAnsi="Arial" w:cs="Arial"/>
        </w:rPr>
        <w:t xml:space="preserve"> </w:t>
      </w:r>
      <w:r w:rsidR="000F32BC" w:rsidRPr="00F326F2">
        <w:rPr>
          <w:rFonts w:ascii="Arial" w:eastAsia="Calibri Light" w:hAnsi="Arial" w:cs="Arial"/>
        </w:rPr>
        <w:t>B</w:t>
      </w:r>
      <w:r w:rsidRPr="00F326F2">
        <w:rPr>
          <w:rFonts w:ascii="Arial" w:eastAsia="Calibri Light" w:hAnsi="Arial" w:cs="Arial"/>
        </w:rPr>
        <w:t>udowy w osob</w:t>
      </w:r>
      <w:r w:rsidR="00C82BC7" w:rsidRPr="00F326F2">
        <w:rPr>
          <w:rFonts w:ascii="Arial" w:eastAsia="Calibri Light" w:hAnsi="Arial" w:cs="Arial"/>
        </w:rPr>
        <w:t>ach</w:t>
      </w:r>
      <w:r w:rsidR="004C4CCB" w:rsidRPr="00F326F2">
        <w:rPr>
          <w:rFonts w:ascii="Arial" w:eastAsia="Calibri Light" w:hAnsi="Arial" w:cs="Arial"/>
        </w:rPr>
        <w:t xml:space="preserve"> </w:t>
      </w:r>
      <w:r w:rsidR="000F32BC" w:rsidRPr="00F326F2">
        <w:rPr>
          <w:rFonts w:ascii="Arial" w:eastAsia="Calibri Light" w:hAnsi="Arial" w:cs="Arial"/>
        </w:rPr>
        <w:t>:</w:t>
      </w:r>
    </w:p>
    <w:p w14:paraId="04DE8D97" w14:textId="77777777" w:rsidR="00C82BC7" w:rsidRPr="00F326F2" w:rsidRDefault="00C82BC7" w:rsidP="00C82BC7">
      <w:pPr>
        <w:pStyle w:val="Tekstpodstawowy2"/>
        <w:ind w:left="709"/>
        <w:rPr>
          <w:rFonts w:ascii="Arial" w:eastAsia="Calibri Light" w:hAnsi="Arial" w:cs="Arial"/>
        </w:rPr>
      </w:pPr>
      <w:r w:rsidRPr="00F326F2">
        <w:rPr>
          <w:rFonts w:ascii="Arial" w:eastAsia="Calibri Light" w:hAnsi="Arial" w:cs="Arial"/>
        </w:rPr>
        <w:t>- ………………………… nr tel. ………………. Adres e-mail ………………….., nr uprawnień bud. …………..</w:t>
      </w:r>
    </w:p>
    <w:p w14:paraId="68EA7A26" w14:textId="77777777" w:rsidR="00C82BC7" w:rsidRPr="00F326F2" w:rsidRDefault="00C82BC7" w:rsidP="00C82BC7">
      <w:pPr>
        <w:pStyle w:val="Tekstpodstawowy2"/>
        <w:ind w:left="709"/>
        <w:rPr>
          <w:rFonts w:ascii="Arial" w:eastAsia="Calibri Light" w:hAnsi="Arial" w:cs="Arial"/>
        </w:rPr>
      </w:pPr>
      <w:r w:rsidRPr="00F326F2">
        <w:rPr>
          <w:rFonts w:ascii="Arial" w:eastAsia="Calibri Light" w:hAnsi="Arial" w:cs="Arial"/>
        </w:rPr>
        <w:t>- ………………………… nr tel. ………………. Adres e-mail ………………….., nr uprawnień bud. …………..</w:t>
      </w:r>
    </w:p>
    <w:p w14:paraId="558F4810" w14:textId="31E8E4D8" w:rsidR="007F6F18" w:rsidRPr="00F326F2" w:rsidRDefault="007F6F18">
      <w:pPr>
        <w:pStyle w:val="Tekstpodstawowy2"/>
        <w:ind w:left="709"/>
        <w:rPr>
          <w:rFonts w:ascii="Arial" w:eastAsia="Calibri Light" w:hAnsi="Arial" w:cs="Arial"/>
        </w:rPr>
      </w:pPr>
    </w:p>
    <w:p w14:paraId="74CC6B8B" w14:textId="77777777" w:rsidR="007F6F18" w:rsidRPr="00F326F2" w:rsidRDefault="007F6F18">
      <w:pPr>
        <w:pStyle w:val="Tekstpodstawowy2"/>
        <w:ind w:left="709"/>
        <w:rPr>
          <w:rFonts w:ascii="Arial" w:eastAsia="Calibri Light" w:hAnsi="Arial" w:cs="Arial"/>
        </w:rPr>
      </w:pPr>
    </w:p>
    <w:p w14:paraId="1FDAABD8" w14:textId="637C25C1" w:rsidR="00C82BC7" w:rsidRPr="00F326F2" w:rsidRDefault="00A93663" w:rsidP="00E03C22">
      <w:pPr>
        <w:pStyle w:val="Tekstpodstawowy2"/>
        <w:numPr>
          <w:ilvl w:val="0"/>
          <w:numId w:val="55"/>
        </w:numPr>
        <w:rPr>
          <w:rFonts w:ascii="Arial" w:eastAsia="Calibri Light" w:hAnsi="Arial" w:cs="Arial"/>
        </w:rPr>
      </w:pPr>
      <w:r w:rsidRPr="00F326F2">
        <w:rPr>
          <w:rFonts w:ascii="Arial" w:eastAsia="Calibri Light" w:hAnsi="Arial" w:cs="Arial"/>
        </w:rPr>
        <w:t>Kierownicy bud</w:t>
      </w:r>
      <w:r w:rsidR="000F32BC" w:rsidRPr="00F326F2">
        <w:rPr>
          <w:rFonts w:ascii="Arial" w:eastAsia="Calibri Light" w:hAnsi="Arial" w:cs="Arial"/>
        </w:rPr>
        <w:t>owy</w:t>
      </w:r>
      <w:r w:rsidRPr="00F326F2">
        <w:rPr>
          <w:rFonts w:ascii="Arial" w:eastAsia="Calibri Light" w:hAnsi="Arial" w:cs="Arial"/>
        </w:rPr>
        <w:t xml:space="preserve"> zobowiązani są </w:t>
      </w:r>
      <w:r w:rsidRPr="00F326F2">
        <w:rPr>
          <w:rFonts w:ascii="Arial" w:eastAsia="Calibri Light" w:hAnsi="Arial" w:cs="Arial"/>
          <w:lang w:val="it-IT"/>
        </w:rPr>
        <w:t>do:</w:t>
      </w:r>
    </w:p>
    <w:p w14:paraId="71BEBC75" w14:textId="2CC13D2C" w:rsidR="007F6F18" w:rsidRPr="00F326F2" w:rsidRDefault="007F6F18" w:rsidP="00F326F2">
      <w:pPr>
        <w:pStyle w:val="Tekstpodstawowy2"/>
        <w:ind w:left="708"/>
        <w:rPr>
          <w:rFonts w:ascii="Arial" w:eastAsia="Calibri Light" w:hAnsi="Arial" w:cs="Arial"/>
        </w:rPr>
      </w:pPr>
    </w:p>
    <w:p w14:paraId="03DD20A1" w14:textId="2E358863" w:rsidR="00C82BC7" w:rsidRPr="00F326F2" w:rsidRDefault="000F32BC" w:rsidP="00E03C22">
      <w:pPr>
        <w:pStyle w:val="Akapitzlist"/>
        <w:numPr>
          <w:ilvl w:val="0"/>
          <w:numId w:val="53"/>
        </w:numPr>
        <w:ind w:left="851"/>
        <w:jc w:val="both"/>
        <w:rPr>
          <w:rFonts w:ascii="Arial" w:eastAsia="Calibri Light" w:hAnsi="Arial" w:cs="Arial"/>
        </w:rPr>
      </w:pPr>
      <w:r w:rsidRPr="00F326F2">
        <w:rPr>
          <w:rFonts w:ascii="Arial" w:eastAsia="Calibri Light" w:hAnsi="Arial" w:cs="Arial"/>
        </w:rPr>
        <w:t>z</w:t>
      </w:r>
      <w:r w:rsidR="00A93663" w:rsidRPr="00F326F2">
        <w:rPr>
          <w:rFonts w:ascii="Arial" w:eastAsia="Calibri Light" w:hAnsi="Arial" w:cs="Arial"/>
        </w:rPr>
        <w:t xml:space="preserve">głaszania do odbioru technicznego </w:t>
      </w:r>
      <w:r w:rsidRPr="00F326F2">
        <w:rPr>
          <w:rFonts w:ascii="Arial" w:eastAsia="Calibri Light" w:hAnsi="Arial" w:cs="Arial"/>
        </w:rPr>
        <w:t>I</w:t>
      </w:r>
      <w:r w:rsidR="00A93663" w:rsidRPr="00F326F2">
        <w:rPr>
          <w:rFonts w:ascii="Arial" w:eastAsia="Calibri Light" w:hAnsi="Arial" w:cs="Arial"/>
        </w:rPr>
        <w:t xml:space="preserve">nspektorowi </w:t>
      </w:r>
      <w:r w:rsidRPr="00F326F2">
        <w:rPr>
          <w:rFonts w:ascii="Arial" w:eastAsia="Calibri Light" w:hAnsi="Arial" w:cs="Arial"/>
        </w:rPr>
        <w:t>N</w:t>
      </w:r>
      <w:r w:rsidR="00A93663" w:rsidRPr="00F326F2">
        <w:rPr>
          <w:rFonts w:ascii="Arial" w:eastAsia="Calibri Light" w:hAnsi="Arial" w:cs="Arial"/>
        </w:rPr>
        <w:t xml:space="preserve">adzoru z ramienia Zamawiającego </w:t>
      </w:r>
      <w:proofErr w:type="spellStart"/>
      <w:r w:rsidR="00A93663" w:rsidRPr="00F326F2">
        <w:rPr>
          <w:rFonts w:ascii="Arial" w:eastAsia="Calibri Light" w:hAnsi="Arial" w:cs="Arial"/>
        </w:rPr>
        <w:t>poszczeg</w:t>
      </w:r>
      <w:proofErr w:type="spellEnd"/>
      <w:r w:rsidR="00A93663" w:rsidRPr="00F326F2">
        <w:rPr>
          <w:rFonts w:ascii="Arial" w:eastAsia="Calibri Light" w:hAnsi="Arial" w:cs="Arial"/>
          <w:lang w:val="es-ES_tradnl"/>
        </w:rPr>
        <w:t>ó</w:t>
      </w:r>
      <w:proofErr w:type="spellStart"/>
      <w:r w:rsidR="00A93663" w:rsidRPr="00F326F2">
        <w:rPr>
          <w:rFonts w:ascii="Arial" w:eastAsia="Calibri Light" w:hAnsi="Arial" w:cs="Arial"/>
        </w:rPr>
        <w:t>lnych</w:t>
      </w:r>
      <w:proofErr w:type="spellEnd"/>
      <w:r w:rsidR="00A93663" w:rsidRPr="00F326F2">
        <w:rPr>
          <w:rFonts w:ascii="Arial" w:eastAsia="Calibri Light" w:hAnsi="Arial" w:cs="Arial"/>
        </w:rPr>
        <w:t xml:space="preserve"> Rob</w:t>
      </w:r>
      <w:r w:rsidR="00A93663" w:rsidRPr="00F326F2">
        <w:rPr>
          <w:rFonts w:ascii="Arial" w:eastAsia="Calibri Light" w:hAnsi="Arial" w:cs="Arial"/>
          <w:lang w:val="es-ES_tradnl"/>
        </w:rPr>
        <w:t>ó</w:t>
      </w:r>
      <w:r w:rsidR="00A93663" w:rsidRPr="00F326F2">
        <w:rPr>
          <w:rFonts w:ascii="Arial" w:eastAsia="Calibri Light" w:hAnsi="Arial" w:cs="Arial"/>
        </w:rPr>
        <w:t>t ulegającym zakryciu</w:t>
      </w:r>
      <w:r w:rsidR="008F5279">
        <w:rPr>
          <w:rFonts w:ascii="Arial" w:eastAsia="Calibri Light" w:hAnsi="Arial" w:cs="Arial"/>
        </w:rPr>
        <w:t xml:space="preserve"> </w:t>
      </w:r>
      <w:r w:rsidRPr="00F326F2">
        <w:rPr>
          <w:rFonts w:ascii="Arial" w:eastAsia="Calibri Light" w:hAnsi="Arial" w:cs="Arial"/>
        </w:rPr>
        <w:t>,</w:t>
      </w:r>
    </w:p>
    <w:p w14:paraId="7FC9621A" w14:textId="40D1DC15" w:rsidR="007F6F18" w:rsidRPr="00F326F2" w:rsidRDefault="000F32BC" w:rsidP="00E03C22">
      <w:pPr>
        <w:pStyle w:val="Akapitzlist"/>
        <w:numPr>
          <w:ilvl w:val="0"/>
          <w:numId w:val="53"/>
        </w:numPr>
        <w:ind w:left="851"/>
        <w:jc w:val="both"/>
        <w:rPr>
          <w:rFonts w:ascii="Arial" w:eastAsia="Calibri Light" w:hAnsi="Arial" w:cs="Arial"/>
        </w:rPr>
      </w:pPr>
      <w:r w:rsidRPr="00F326F2">
        <w:rPr>
          <w:rFonts w:ascii="Arial" w:eastAsia="Calibri Light" w:hAnsi="Arial" w:cs="Arial"/>
        </w:rPr>
        <w:t>p</w:t>
      </w:r>
      <w:r w:rsidR="00A93663" w:rsidRPr="00F326F2">
        <w:rPr>
          <w:rFonts w:ascii="Arial" w:eastAsia="Calibri Light" w:hAnsi="Arial" w:cs="Arial"/>
        </w:rPr>
        <w:t>rzekazania Zamawiającemu szkicu geodezyjnego wykonanych Rob</w:t>
      </w:r>
      <w:r w:rsidR="00A93663" w:rsidRPr="00F326F2">
        <w:rPr>
          <w:rFonts w:ascii="Arial" w:eastAsia="Calibri Light" w:hAnsi="Arial" w:cs="Arial"/>
          <w:lang w:val="es-ES_tradnl"/>
        </w:rPr>
        <w:t>ó</w:t>
      </w:r>
      <w:r w:rsidR="00A93663" w:rsidRPr="00F326F2">
        <w:rPr>
          <w:rFonts w:ascii="Arial" w:eastAsia="Calibri Light" w:hAnsi="Arial" w:cs="Arial"/>
        </w:rPr>
        <w:t xml:space="preserve">t, </w:t>
      </w:r>
      <w:r w:rsidR="00466A3C">
        <w:rPr>
          <w:rFonts w:ascii="Arial" w:eastAsia="Calibri Light" w:hAnsi="Arial" w:cs="Arial"/>
        </w:rPr>
        <w:t xml:space="preserve">w uzasadnionych przypadkach Zamawiający może żądać przedłożenia </w:t>
      </w:r>
      <w:r w:rsidR="00A93663" w:rsidRPr="00F326F2">
        <w:rPr>
          <w:rFonts w:ascii="Arial" w:eastAsia="Calibri Light" w:hAnsi="Arial" w:cs="Arial"/>
        </w:rPr>
        <w:t xml:space="preserve">aprobat </w:t>
      </w:r>
      <w:r w:rsidR="00A93663" w:rsidRPr="00F326F2">
        <w:rPr>
          <w:rFonts w:ascii="Arial" w:eastAsia="Calibri Light" w:hAnsi="Arial" w:cs="Arial"/>
        </w:rPr>
        <w:lastRenderedPageBreak/>
        <w:t xml:space="preserve">technicznych, deklaracji zgodności dla wbudowanych materiałów, protokołów z wykonanych prac odtworzeniowych (protokołu:, odtworzenia nawierzchni i odbioru technicznego nawierzchni przez właściciela drogi) oraz oświadczeń </w:t>
      </w:r>
      <w:r w:rsidRPr="00F326F2">
        <w:rPr>
          <w:rFonts w:ascii="Arial" w:eastAsia="Calibri Light" w:hAnsi="Arial" w:cs="Arial"/>
        </w:rPr>
        <w:t>K</w:t>
      </w:r>
      <w:r w:rsidR="00A93663" w:rsidRPr="00F326F2">
        <w:rPr>
          <w:rFonts w:ascii="Arial" w:eastAsia="Calibri Light" w:hAnsi="Arial" w:cs="Arial"/>
        </w:rPr>
        <w:t xml:space="preserve">ierownika </w:t>
      </w:r>
      <w:r w:rsidRPr="00F326F2">
        <w:rPr>
          <w:rFonts w:ascii="Arial" w:eastAsia="Calibri Light" w:hAnsi="Arial" w:cs="Arial"/>
        </w:rPr>
        <w:t>R</w:t>
      </w:r>
      <w:r w:rsidR="00A93663" w:rsidRPr="00F326F2">
        <w:rPr>
          <w:rFonts w:ascii="Arial" w:eastAsia="Calibri Light" w:hAnsi="Arial" w:cs="Arial"/>
        </w:rPr>
        <w:t>ob</w:t>
      </w:r>
      <w:r w:rsidR="00A93663" w:rsidRPr="00F326F2">
        <w:rPr>
          <w:rFonts w:ascii="Arial" w:eastAsia="Calibri Light" w:hAnsi="Arial" w:cs="Arial"/>
          <w:lang w:val="es-ES_tradnl"/>
        </w:rPr>
        <w:t>ó</w:t>
      </w:r>
      <w:r w:rsidR="00A93663" w:rsidRPr="00F326F2">
        <w:rPr>
          <w:rFonts w:ascii="Arial" w:eastAsia="Calibri Light" w:hAnsi="Arial" w:cs="Arial"/>
        </w:rPr>
        <w:t xml:space="preserve">t o zgodności wykonania </w:t>
      </w:r>
      <w:r w:rsidRPr="00F326F2">
        <w:rPr>
          <w:rFonts w:ascii="Arial" w:eastAsia="Calibri Light" w:hAnsi="Arial" w:cs="Arial"/>
        </w:rPr>
        <w:t>R</w:t>
      </w:r>
      <w:r w:rsidR="00A93663" w:rsidRPr="00F326F2">
        <w:rPr>
          <w:rFonts w:ascii="Arial" w:eastAsia="Calibri Light" w:hAnsi="Arial" w:cs="Arial"/>
        </w:rPr>
        <w:t>ob</w:t>
      </w:r>
      <w:r w:rsidR="00A93663" w:rsidRPr="00F326F2">
        <w:rPr>
          <w:rFonts w:ascii="Arial" w:eastAsia="Calibri Light" w:hAnsi="Arial" w:cs="Arial"/>
          <w:lang w:val="es-ES_tradnl"/>
        </w:rPr>
        <w:t>ó</w:t>
      </w:r>
      <w:r w:rsidR="00A93663" w:rsidRPr="00F326F2">
        <w:rPr>
          <w:rFonts w:ascii="Arial" w:eastAsia="Calibri Light" w:hAnsi="Arial" w:cs="Arial"/>
        </w:rPr>
        <w:t xml:space="preserve">t z zasadami sztuki budowlanej, przepisami prawa budowlanego i obowiązującymi przepisami, oraz o doprowadzeniu do porządku i należytego stanu  terenu budowy, a także </w:t>
      </w:r>
      <w:r w:rsidRPr="00F326F2">
        <w:rPr>
          <w:rFonts w:ascii="Arial" w:eastAsia="Calibri Light" w:hAnsi="Arial" w:cs="Arial"/>
        </w:rPr>
        <w:t>(</w:t>
      </w:r>
      <w:r w:rsidR="00A93663" w:rsidRPr="00F326F2">
        <w:rPr>
          <w:rFonts w:ascii="Arial" w:eastAsia="Calibri Light" w:hAnsi="Arial" w:cs="Arial"/>
        </w:rPr>
        <w:t>w razie korzystania</w:t>
      </w:r>
      <w:r w:rsidRPr="00F326F2">
        <w:rPr>
          <w:rFonts w:ascii="Arial" w:eastAsia="Calibri Light" w:hAnsi="Arial" w:cs="Arial"/>
        </w:rPr>
        <w:t xml:space="preserve">) </w:t>
      </w:r>
      <w:r w:rsidR="00A93663" w:rsidRPr="00F326F2">
        <w:rPr>
          <w:rFonts w:ascii="Arial" w:eastAsia="Calibri Light" w:hAnsi="Arial" w:cs="Arial"/>
        </w:rPr>
        <w:t>– drogi, ulicy, sąsiedniej nieruchomości, budynku lub lokalu</w:t>
      </w:r>
      <w:r w:rsidRPr="00F326F2">
        <w:rPr>
          <w:rFonts w:ascii="Arial" w:eastAsia="Calibri Light" w:hAnsi="Arial" w:cs="Arial"/>
        </w:rPr>
        <w:t>,</w:t>
      </w:r>
    </w:p>
    <w:p w14:paraId="6BC57D53" w14:textId="49673BD7" w:rsidR="007F6F18" w:rsidRPr="00F326F2" w:rsidRDefault="000F32BC" w:rsidP="00E03C22">
      <w:pPr>
        <w:pStyle w:val="Akapitzlist"/>
        <w:numPr>
          <w:ilvl w:val="0"/>
          <w:numId w:val="53"/>
        </w:numPr>
        <w:ind w:left="851"/>
        <w:jc w:val="both"/>
        <w:rPr>
          <w:rFonts w:ascii="Arial" w:eastAsia="Calibri Light" w:hAnsi="Arial" w:cs="Arial"/>
        </w:rPr>
      </w:pPr>
      <w:r w:rsidRPr="00F326F2">
        <w:rPr>
          <w:rFonts w:ascii="Arial" w:eastAsia="Calibri Light" w:hAnsi="Arial" w:cs="Arial"/>
        </w:rPr>
        <w:t>d</w:t>
      </w:r>
      <w:r w:rsidR="00A93663" w:rsidRPr="00F326F2">
        <w:rPr>
          <w:rFonts w:ascii="Arial" w:eastAsia="Calibri Light" w:hAnsi="Arial" w:cs="Arial"/>
        </w:rPr>
        <w:t>ostarczenia Zamawiającemu inwentaryzacji geodez</w:t>
      </w:r>
      <w:r w:rsidR="004C4CCB" w:rsidRPr="00F326F2">
        <w:rPr>
          <w:rFonts w:ascii="Arial" w:eastAsia="Calibri Light" w:hAnsi="Arial" w:cs="Arial"/>
        </w:rPr>
        <w:t xml:space="preserve">yjnej powykonawczej w terminie </w:t>
      </w:r>
      <w:r w:rsidR="008E5D20">
        <w:rPr>
          <w:rFonts w:ascii="Arial" w:eastAsia="Calibri Light" w:hAnsi="Arial" w:cs="Arial"/>
        </w:rPr>
        <w:t>100</w:t>
      </w:r>
      <w:r w:rsidR="008E5D20" w:rsidRPr="00F326F2">
        <w:rPr>
          <w:rFonts w:ascii="Arial" w:eastAsia="Calibri Light" w:hAnsi="Arial" w:cs="Arial"/>
        </w:rPr>
        <w:t xml:space="preserve"> </w:t>
      </w:r>
      <w:r w:rsidR="00A93663" w:rsidRPr="00F326F2">
        <w:rPr>
          <w:rFonts w:ascii="Arial" w:eastAsia="Calibri Light" w:hAnsi="Arial" w:cs="Arial"/>
        </w:rPr>
        <w:t>dni od daty Protokołu odbioru Zlecenia.</w:t>
      </w:r>
    </w:p>
    <w:p w14:paraId="1265B8FD" w14:textId="77777777" w:rsidR="007F6F18" w:rsidRPr="00F326F2" w:rsidRDefault="00A93663">
      <w:pPr>
        <w:pStyle w:val="Tekstpodstawowy2"/>
        <w:ind w:left="709"/>
        <w:rPr>
          <w:rFonts w:ascii="Arial" w:eastAsia="Calibri Light" w:hAnsi="Arial" w:cs="Arial"/>
        </w:rPr>
      </w:pPr>
      <w:r w:rsidRPr="00F326F2">
        <w:rPr>
          <w:rFonts w:ascii="Arial" w:eastAsia="Calibri Light" w:hAnsi="Arial" w:cs="Arial"/>
        </w:rPr>
        <w:t xml:space="preserve"> </w:t>
      </w:r>
    </w:p>
    <w:p w14:paraId="5459936D" w14:textId="39305164" w:rsidR="007F6F18" w:rsidRPr="00F326F2" w:rsidRDefault="00A93663" w:rsidP="00E555F3">
      <w:pPr>
        <w:pStyle w:val="Tekstpodstawowy2"/>
        <w:ind w:left="540"/>
        <w:rPr>
          <w:rFonts w:ascii="Arial" w:eastAsia="Calibri Light" w:hAnsi="Arial" w:cs="Arial"/>
        </w:rPr>
      </w:pPr>
      <w:r w:rsidRPr="00F326F2">
        <w:rPr>
          <w:rFonts w:ascii="Arial" w:eastAsia="Calibri Light" w:hAnsi="Arial" w:cs="Arial"/>
          <w:lang w:val="de-DE"/>
        </w:rPr>
        <w:t xml:space="preserve">           </w:t>
      </w:r>
    </w:p>
    <w:p w14:paraId="54AF3FC9" w14:textId="3865F6FF" w:rsidR="007F6F18" w:rsidRPr="00F326F2" w:rsidRDefault="00A93663" w:rsidP="00C31D77">
      <w:pPr>
        <w:jc w:val="center"/>
        <w:rPr>
          <w:rFonts w:ascii="Arial" w:eastAsia="Calibri Light" w:hAnsi="Arial" w:cs="Arial"/>
          <w:b/>
          <w:bCs/>
        </w:rPr>
      </w:pPr>
      <w:r w:rsidRPr="00F326F2">
        <w:rPr>
          <w:rFonts w:ascii="Arial" w:eastAsia="Calibri Light" w:hAnsi="Arial" w:cs="Arial"/>
          <w:b/>
          <w:bCs/>
        </w:rPr>
        <w:t>§ 11</w:t>
      </w:r>
    </w:p>
    <w:p w14:paraId="622EF209" w14:textId="2DF92316" w:rsidR="007F6F18" w:rsidRPr="00F326F2" w:rsidRDefault="00A93663" w:rsidP="00E03C22">
      <w:pPr>
        <w:pStyle w:val="Tekstpodstawowy2"/>
        <w:numPr>
          <w:ilvl w:val="0"/>
          <w:numId w:val="40"/>
        </w:numPr>
        <w:spacing w:before="120"/>
        <w:rPr>
          <w:rFonts w:ascii="Arial" w:eastAsia="Calibri Light" w:hAnsi="Arial" w:cs="Arial"/>
        </w:rPr>
      </w:pPr>
      <w:r w:rsidRPr="00F326F2">
        <w:rPr>
          <w:rFonts w:ascii="Arial" w:eastAsia="Calibri Light" w:hAnsi="Arial" w:cs="Arial"/>
        </w:rPr>
        <w:t xml:space="preserve">W razie niewykonania lub nienależytego wykonywania </w:t>
      </w:r>
      <w:r w:rsidR="002871EF" w:rsidRPr="00F326F2">
        <w:rPr>
          <w:rFonts w:ascii="Arial" w:eastAsia="Calibri Light" w:hAnsi="Arial" w:cs="Arial"/>
        </w:rPr>
        <w:t>Umowy</w:t>
      </w:r>
      <w:r w:rsidRPr="00F326F2">
        <w:rPr>
          <w:rFonts w:ascii="Arial" w:eastAsia="Calibri Light" w:hAnsi="Arial" w:cs="Arial"/>
        </w:rPr>
        <w:t xml:space="preserve">, Wykonawca zobowiązuje się  </w:t>
      </w:r>
      <w:proofErr w:type="spellStart"/>
      <w:r w:rsidRPr="00F326F2">
        <w:rPr>
          <w:rFonts w:ascii="Arial" w:eastAsia="Calibri Light" w:hAnsi="Arial" w:cs="Arial"/>
        </w:rPr>
        <w:t>zapł</w:t>
      </w:r>
      <w:proofErr w:type="spellEnd"/>
      <w:r w:rsidRPr="00F326F2">
        <w:rPr>
          <w:rFonts w:ascii="Arial" w:eastAsia="Calibri Light" w:hAnsi="Arial" w:cs="Arial"/>
          <w:lang w:val="es-ES_tradnl"/>
        </w:rPr>
        <w:t>aci</w:t>
      </w:r>
      <w:r w:rsidRPr="00F326F2">
        <w:rPr>
          <w:rFonts w:ascii="Arial" w:eastAsia="Calibri Light" w:hAnsi="Arial" w:cs="Arial"/>
        </w:rPr>
        <w:t>ć Zamawiającemu kary umowne:</w:t>
      </w:r>
    </w:p>
    <w:p w14:paraId="3E083250" w14:textId="2DA530A4" w:rsidR="007F6F18" w:rsidRPr="00F326F2" w:rsidRDefault="00A93663" w:rsidP="00E03C22">
      <w:pPr>
        <w:numPr>
          <w:ilvl w:val="0"/>
          <w:numId w:val="42"/>
        </w:numPr>
        <w:spacing w:before="120"/>
        <w:ind w:left="1418"/>
        <w:jc w:val="both"/>
        <w:rPr>
          <w:rFonts w:ascii="Arial" w:eastAsia="Calibri Light" w:hAnsi="Arial" w:cs="Arial"/>
        </w:rPr>
      </w:pPr>
      <w:r w:rsidRPr="00F326F2">
        <w:rPr>
          <w:rFonts w:ascii="Arial" w:eastAsia="Calibri Light" w:hAnsi="Arial" w:cs="Arial"/>
        </w:rPr>
        <w:t xml:space="preserve">w wysokości 20% Wartości </w:t>
      </w:r>
      <w:r w:rsidR="002871EF" w:rsidRPr="00F326F2">
        <w:rPr>
          <w:rFonts w:ascii="Arial" w:eastAsia="Calibri Light" w:hAnsi="Arial" w:cs="Arial"/>
        </w:rPr>
        <w:t>Umowy</w:t>
      </w:r>
      <w:r w:rsidRPr="00F326F2">
        <w:rPr>
          <w:rFonts w:ascii="Arial" w:eastAsia="Calibri Light" w:hAnsi="Arial" w:cs="Arial"/>
        </w:rPr>
        <w:t xml:space="preserve">, gdy Zamawiający odstąpi od </w:t>
      </w:r>
      <w:r w:rsidR="002871EF" w:rsidRPr="00F326F2">
        <w:rPr>
          <w:rFonts w:ascii="Arial" w:eastAsia="Calibri Light" w:hAnsi="Arial" w:cs="Arial"/>
        </w:rPr>
        <w:t xml:space="preserve">Umowy </w:t>
      </w:r>
      <w:r w:rsidRPr="00F326F2">
        <w:rPr>
          <w:rFonts w:ascii="Arial" w:eastAsia="Calibri Light" w:hAnsi="Arial" w:cs="Arial"/>
        </w:rPr>
        <w:t xml:space="preserve">z przyczyn za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re odpowiada Wykonawca;</w:t>
      </w:r>
    </w:p>
    <w:p w14:paraId="5B7F083E" w14:textId="1EF53B57" w:rsidR="007F6F18" w:rsidRPr="00F326F2" w:rsidRDefault="00A93663" w:rsidP="00E03C22">
      <w:pPr>
        <w:numPr>
          <w:ilvl w:val="0"/>
          <w:numId w:val="42"/>
        </w:numPr>
        <w:spacing w:before="120"/>
        <w:ind w:left="1418"/>
        <w:jc w:val="both"/>
        <w:rPr>
          <w:rFonts w:ascii="Arial" w:eastAsia="Calibri Light" w:hAnsi="Arial" w:cs="Arial"/>
        </w:rPr>
      </w:pPr>
      <w:r w:rsidRPr="00F326F2">
        <w:rPr>
          <w:rFonts w:ascii="Arial" w:eastAsia="Calibri Light" w:hAnsi="Arial" w:cs="Arial"/>
        </w:rPr>
        <w:t xml:space="preserve">w wysokości 20% Wartości </w:t>
      </w:r>
      <w:r w:rsidR="002871EF" w:rsidRPr="00F326F2">
        <w:rPr>
          <w:rFonts w:ascii="Arial" w:eastAsia="Calibri Light" w:hAnsi="Arial" w:cs="Arial"/>
        </w:rPr>
        <w:t>Umowy</w:t>
      </w:r>
      <w:r w:rsidRPr="00F326F2">
        <w:rPr>
          <w:rFonts w:ascii="Arial" w:eastAsia="Calibri Light" w:hAnsi="Arial" w:cs="Arial"/>
        </w:rPr>
        <w:t xml:space="preserve">, gdy Wykonawca odstąpi od </w:t>
      </w:r>
      <w:r w:rsidR="002871EF" w:rsidRPr="00F326F2">
        <w:rPr>
          <w:rFonts w:ascii="Arial" w:eastAsia="Calibri Light" w:hAnsi="Arial" w:cs="Arial"/>
        </w:rPr>
        <w:t xml:space="preserve">Umowy </w:t>
      </w:r>
      <w:r w:rsidRPr="00F326F2">
        <w:rPr>
          <w:rFonts w:ascii="Arial" w:eastAsia="Calibri Light" w:hAnsi="Arial" w:cs="Arial"/>
        </w:rPr>
        <w:t xml:space="preserve">z przyczyn za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re sam odpowiada;</w:t>
      </w:r>
    </w:p>
    <w:p w14:paraId="336C22EB" w14:textId="17B86E48" w:rsidR="007F6F18" w:rsidRPr="00F326F2" w:rsidRDefault="00A93663" w:rsidP="00E03C22">
      <w:pPr>
        <w:numPr>
          <w:ilvl w:val="0"/>
          <w:numId w:val="42"/>
        </w:numPr>
        <w:spacing w:before="120"/>
        <w:ind w:left="1418"/>
        <w:jc w:val="both"/>
        <w:rPr>
          <w:rFonts w:ascii="Arial" w:eastAsia="Calibri Light" w:hAnsi="Arial" w:cs="Arial"/>
        </w:rPr>
      </w:pPr>
      <w:r w:rsidRPr="00F326F2">
        <w:rPr>
          <w:rFonts w:ascii="Arial" w:eastAsia="Calibri Light" w:hAnsi="Arial" w:cs="Arial"/>
        </w:rPr>
        <w:t xml:space="preserve">w </w:t>
      </w:r>
      <w:proofErr w:type="spellStart"/>
      <w:r w:rsidRPr="00F326F2">
        <w:rPr>
          <w:rFonts w:ascii="Arial" w:eastAsia="Calibri Light" w:hAnsi="Arial" w:cs="Arial"/>
        </w:rPr>
        <w:t>wysokoś</w:t>
      </w:r>
      <w:proofErr w:type="spellEnd"/>
      <w:r w:rsidRPr="00F326F2">
        <w:rPr>
          <w:rFonts w:ascii="Arial" w:eastAsia="Calibri Light" w:hAnsi="Arial" w:cs="Arial"/>
          <w:lang w:val="it-IT"/>
        </w:rPr>
        <w:t xml:space="preserve">ci 0,2% </w:t>
      </w:r>
      <w:r w:rsidRPr="00F326F2">
        <w:rPr>
          <w:rFonts w:ascii="Arial" w:eastAsia="Calibri Light" w:hAnsi="Arial" w:cs="Arial"/>
        </w:rPr>
        <w:t xml:space="preserve">Wartości </w:t>
      </w:r>
      <w:r w:rsidR="002871EF" w:rsidRPr="00F326F2">
        <w:rPr>
          <w:rFonts w:ascii="Arial" w:eastAsia="Calibri Light" w:hAnsi="Arial" w:cs="Arial"/>
        </w:rPr>
        <w:t xml:space="preserve">Umowy </w:t>
      </w:r>
      <w:r w:rsidRPr="00F326F2">
        <w:rPr>
          <w:rFonts w:ascii="Arial" w:eastAsia="Calibri Light" w:hAnsi="Arial" w:cs="Arial"/>
        </w:rPr>
        <w:t>za każde pozostałe naruszeni</w:t>
      </w:r>
      <w:r w:rsidR="002871EF" w:rsidRPr="00F326F2">
        <w:rPr>
          <w:rFonts w:ascii="Arial" w:eastAsia="Calibri Light" w:hAnsi="Arial" w:cs="Arial"/>
        </w:rPr>
        <w:t>e</w:t>
      </w:r>
      <w:r w:rsidRPr="00F326F2">
        <w:rPr>
          <w:rFonts w:ascii="Arial" w:eastAsia="Calibri Light" w:hAnsi="Arial" w:cs="Arial"/>
        </w:rPr>
        <w:t xml:space="preserve"> postanowień </w:t>
      </w:r>
      <w:r w:rsidR="002871EF" w:rsidRPr="00F326F2">
        <w:rPr>
          <w:rFonts w:ascii="Arial" w:eastAsia="Calibri Light" w:hAnsi="Arial" w:cs="Arial"/>
        </w:rPr>
        <w:t>Umowy</w:t>
      </w:r>
      <w:r w:rsidR="000F32BC" w:rsidRPr="00F326F2">
        <w:rPr>
          <w:rFonts w:ascii="Arial" w:eastAsia="Calibri Light" w:hAnsi="Arial" w:cs="Arial"/>
        </w:rPr>
        <w:t>;</w:t>
      </w:r>
    </w:p>
    <w:p w14:paraId="56845687" w14:textId="79D94FA6" w:rsidR="007F6F18" w:rsidRPr="00F326F2" w:rsidRDefault="00A93663" w:rsidP="00E03C22">
      <w:pPr>
        <w:numPr>
          <w:ilvl w:val="0"/>
          <w:numId w:val="42"/>
        </w:numPr>
        <w:spacing w:before="120"/>
        <w:ind w:left="1418"/>
        <w:jc w:val="both"/>
        <w:rPr>
          <w:rFonts w:ascii="Arial" w:eastAsia="Calibri Light" w:hAnsi="Arial" w:cs="Arial"/>
        </w:rPr>
      </w:pPr>
      <w:r w:rsidRPr="00F326F2">
        <w:rPr>
          <w:rFonts w:ascii="Arial" w:eastAsia="Calibri Light" w:hAnsi="Arial" w:cs="Arial"/>
        </w:rPr>
        <w:t xml:space="preserve">w </w:t>
      </w:r>
      <w:proofErr w:type="spellStart"/>
      <w:r w:rsidRPr="00F326F2">
        <w:rPr>
          <w:rFonts w:ascii="Arial" w:eastAsia="Calibri Light" w:hAnsi="Arial" w:cs="Arial"/>
        </w:rPr>
        <w:t>wysokoś</w:t>
      </w:r>
      <w:proofErr w:type="spellEnd"/>
      <w:r w:rsidRPr="00F326F2">
        <w:rPr>
          <w:rFonts w:ascii="Arial" w:eastAsia="Calibri Light" w:hAnsi="Arial" w:cs="Arial"/>
          <w:lang w:val="it-IT"/>
        </w:rPr>
        <w:t xml:space="preserve">ci </w:t>
      </w:r>
      <w:r w:rsidR="00F326F2">
        <w:rPr>
          <w:rFonts w:ascii="Arial" w:eastAsia="Calibri Light" w:hAnsi="Arial" w:cs="Arial"/>
        </w:rPr>
        <w:t>1.000,00</w:t>
      </w:r>
      <w:r w:rsidRPr="00F326F2">
        <w:rPr>
          <w:rFonts w:ascii="Arial" w:eastAsia="Calibri Light" w:hAnsi="Arial" w:cs="Arial"/>
        </w:rPr>
        <w:t xml:space="preserve"> zł za każde naruszenie (niewykonanie, niewłaściwe wykonanie) </w:t>
      </w:r>
      <w:proofErr w:type="spellStart"/>
      <w:r w:rsidRPr="00F326F2">
        <w:rPr>
          <w:rFonts w:ascii="Arial" w:eastAsia="Calibri Light" w:hAnsi="Arial" w:cs="Arial"/>
        </w:rPr>
        <w:t>obowiązk</w:t>
      </w:r>
      <w:proofErr w:type="spellEnd"/>
      <w:r w:rsidRPr="00F326F2">
        <w:rPr>
          <w:rFonts w:ascii="Arial" w:eastAsia="Calibri Light" w:hAnsi="Arial" w:cs="Arial"/>
          <w:lang w:val="es-ES_tradnl"/>
        </w:rPr>
        <w:t>ó</w:t>
      </w:r>
      <w:r w:rsidRPr="00F326F2">
        <w:rPr>
          <w:rFonts w:ascii="Arial" w:eastAsia="Calibri Light" w:hAnsi="Arial" w:cs="Arial"/>
        </w:rPr>
        <w:t xml:space="preserve">w Wykonawcy wynikających z Instrukcji postępowania w trakcie usuwania awarii wodociągowej  i </w:t>
      </w:r>
      <w:r w:rsidR="000F32BC" w:rsidRPr="00F326F2">
        <w:rPr>
          <w:rFonts w:ascii="Arial" w:eastAsia="Calibri Light" w:hAnsi="Arial" w:cs="Arial"/>
        </w:rPr>
        <w:t xml:space="preserve">Poziomu </w:t>
      </w:r>
      <w:r w:rsidRPr="00F326F2">
        <w:rPr>
          <w:rFonts w:ascii="Arial" w:eastAsia="Calibri Light" w:hAnsi="Arial" w:cs="Arial"/>
        </w:rPr>
        <w:t xml:space="preserve">Świadczenia </w:t>
      </w:r>
      <w:proofErr w:type="spellStart"/>
      <w:r w:rsidRPr="00F326F2">
        <w:rPr>
          <w:rFonts w:ascii="Arial" w:eastAsia="Calibri Light" w:hAnsi="Arial" w:cs="Arial"/>
        </w:rPr>
        <w:t>Usł</w:t>
      </w:r>
      <w:r w:rsidRPr="00F326F2">
        <w:rPr>
          <w:rFonts w:ascii="Arial" w:eastAsia="Calibri Light" w:hAnsi="Arial" w:cs="Arial"/>
          <w:lang w:val="de-DE"/>
        </w:rPr>
        <w:t>ug</w:t>
      </w:r>
      <w:proofErr w:type="spellEnd"/>
      <w:r w:rsidR="000F32BC" w:rsidRPr="00F326F2">
        <w:rPr>
          <w:rFonts w:ascii="Arial" w:eastAsia="Calibri Light" w:hAnsi="Arial" w:cs="Arial"/>
          <w:lang w:val="de-DE"/>
        </w:rPr>
        <w:t>;</w:t>
      </w:r>
    </w:p>
    <w:p w14:paraId="2DF86BFC" w14:textId="407A2C0C" w:rsidR="007F6F18" w:rsidRPr="00F326F2" w:rsidRDefault="00A93663" w:rsidP="00E03C22">
      <w:pPr>
        <w:numPr>
          <w:ilvl w:val="0"/>
          <w:numId w:val="42"/>
        </w:numPr>
        <w:spacing w:before="120"/>
        <w:ind w:left="1418"/>
        <w:jc w:val="both"/>
        <w:rPr>
          <w:rFonts w:ascii="Arial" w:eastAsia="Calibri Light" w:hAnsi="Arial" w:cs="Arial"/>
        </w:rPr>
      </w:pPr>
      <w:r w:rsidRPr="00F326F2">
        <w:rPr>
          <w:rFonts w:ascii="Arial" w:eastAsia="Calibri Light" w:hAnsi="Arial" w:cs="Arial"/>
        </w:rPr>
        <w:t xml:space="preserve">w </w:t>
      </w:r>
      <w:proofErr w:type="spellStart"/>
      <w:r w:rsidRPr="00F326F2">
        <w:rPr>
          <w:rFonts w:ascii="Arial" w:eastAsia="Calibri Light" w:hAnsi="Arial" w:cs="Arial"/>
        </w:rPr>
        <w:t>wysokoś</w:t>
      </w:r>
      <w:proofErr w:type="spellEnd"/>
      <w:r w:rsidRPr="00F326F2">
        <w:rPr>
          <w:rFonts w:ascii="Arial" w:eastAsia="Calibri Light" w:hAnsi="Arial" w:cs="Arial"/>
          <w:lang w:val="it-IT"/>
        </w:rPr>
        <w:t xml:space="preserve">ci </w:t>
      </w:r>
      <w:r w:rsidRPr="00F326F2">
        <w:rPr>
          <w:rFonts w:ascii="Arial" w:eastAsia="Calibri Light" w:hAnsi="Arial" w:cs="Arial"/>
        </w:rPr>
        <w:t>600</w:t>
      </w:r>
      <w:r w:rsidR="00F326F2">
        <w:rPr>
          <w:rFonts w:ascii="Arial" w:eastAsia="Calibri Light" w:hAnsi="Arial" w:cs="Arial"/>
        </w:rPr>
        <w:t>,00</w:t>
      </w:r>
      <w:r w:rsidRPr="00F326F2">
        <w:rPr>
          <w:rFonts w:ascii="Arial" w:eastAsia="Calibri Light" w:hAnsi="Arial" w:cs="Arial"/>
        </w:rPr>
        <w:t xml:space="preserve"> zł, za każde niezgodne z warunkami, określonymi w decyzji lub zgłoszeniu dot. zajęcia pasa drogowego, zajęcie pasa drogi; </w:t>
      </w:r>
    </w:p>
    <w:p w14:paraId="2E536E73" w14:textId="49C3CA66" w:rsidR="007F6F18" w:rsidRPr="00F326F2" w:rsidRDefault="00A93663" w:rsidP="00E03C22">
      <w:pPr>
        <w:numPr>
          <w:ilvl w:val="0"/>
          <w:numId w:val="42"/>
        </w:numPr>
        <w:spacing w:before="120"/>
        <w:ind w:left="1418"/>
        <w:jc w:val="both"/>
        <w:rPr>
          <w:rFonts w:ascii="Arial" w:eastAsia="Calibri Light" w:hAnsi="Arial" w:cs="Arial"/>
        </w:rPr>
      </w:pPr>
      <w:r w:rsidRPr="00F326F2">
        <w:rPr>
          <w:rFonts w:ascii="Arial" w:eastAsia="Calibri Light" w:hAnsi="Arial" w:cs="Arial"/>
        </w:rPr>
        <w:t xml:space="preserve">w </w:t>
      </w:r>
      <w:proofErr w:type="spellStart"/>
      <w:r w:rsidRPr="00F326F2">
        <w:rPr>
          <w:rFonts w:ascii="Arial" w:eastAsia="Calibri Light" w:hAnsi="Arial" w:cs="Arial"/>
        </w:rPr>
        <w:t>wysokoś</w:t>
      </w:r>
      <w:proofErr w:type="spellEnd"/>
      <w:r w:rsidRPr="00F326F2">
        <w:rPr>
          <w:rFonts w:ascii="Arial" w:eastAsia="Calibri Light" w:hAnsi="Arial" w:cs="Arial"/>
          <w:lang w:val="it-IT"/>
        </w:rPr>
        <w:t xml:space="preserve">ci </w:t>
      </w:r>
      <w:r w:rsidRPr="00F326F2">
        <w:rPr>
          <w:rFonts w:ascii="Arial" w:eastAsia="Calibri Light" w:hAnsi="Arial" w:cs="Arial"/>
        </w:rPr>
        <w:t>1.000</w:t>
      </w:r>
      <w:r w:rsidR="00F326F2">
        <w:rPr>
          <w:rFonts w:ascii="Arial" w:eastAsia="Calibri Light" w:hAnsi="Arial" w:cs="Arial"/>
        </w:rPr>
        <w:t>,00</w:t>
      </w:r>
      <w:r w:rsidRPr="00F326F2">
        <w:rPr>
          <w:rFonts w:ascii="Arial" w:eastAsia="Calibri Light" w:hAnsi="Arial" w:cs="Arial"/>
          <w:lang w:val="nl-NL"/>
        </w:rPr>
        <w:t xml:space="preserve"> z</w:t>
      </w:r>
      <w:r w:rsidRPr="00F326F2">
        <w:rPr>
          <w:rFonts w:ascii="Arial" w:eastAsia="Calibri Light" w:hAnsi="Arial" w:cs="Arial"/>
        </w:rPr>
        <w:t xml:space="preserve">ł, za każdy dzień </w:t>
      </w:r>
      <w:r w:rsidR="0089307F">
        <w:rPr>
          <w:rFonts w:ascii="Arial" w:eastAsia="Calibri Light" w:hAnsi="Arial" w:cs="Arial"/>
        </w:rPr>
        <w:t>zwłoki</w:t>
      </w:r>
      <w:r w:rsidR="0089307F" w:rsidRPr="00F326F2">
        <w:rPr>
          <w:rFonts w:ascii="Arial" w:eastAsia="Calibri Light" w:hAnsi="Arial" w:cs="Arial"/>
        </w:rPr>
        <w:t xml:space="preserve"> </w:t>
      </w:r>
      <w:r w:rsidRPr="00F326F2">
        <w:rPr>
          <w:rFonts w:ascii="Arial" w:eastAsia="Calibri Light" w:hAnsi="Arial" w:cs="Arial"/>
        </w:rPr>
        <w:t>w odtworzeniu nawierzchni, w stosunku do termin</w:t>
      </w:r>
      <w:r w:rsidRPr="00F326F2">
        <w:rPr>
          <w:rFonts w:ascii="Arial" w:eastAsia="Calibri Light" w:hAnsi="Arial" w:cs="Arial"/>
          <w:lang w:val="es-ES_tradnl"/>
        </w:rPr>
        <w:t>ó</w:t>
      </w:r>
      <w:r w:rsidRPr="00F326F2">
        <w:rPr>
          <w:rFonts w:ascii="Arial" w:eastAsia="Calibri Light" w:hAnsi="Arial" w:cs="Arial"/>
        </w:rPr>
        <w:t>w na realizację Rob</w:t>
      </w:r>
      <w:r w:rsidRPr="00F326F2">
        <w:rPr>
          <w:rFonts w:ascii="Arial" w:eastAsia="Calibri Light" w:hAnsi="Arial" w:cs="Arial"/>
          <w:lang w:val="es-ES_tradnl"/>
        </w:rPr>
        <w:t>ó</w:t>
      </w:r>
      <w:r w:rsidRPr="00F326F2">
        <w:rPr>
          <w:rFonts w:ascii="Arial" w:eastAsia="Calibri Light" w:hAnsi="Arial" w:cs="Arial"/>
        </w:rPr>
        <w:t xml:space="preserve">t w zakresie </w:t>
      </w:r>
      <w:proofErr w:type="spellStart"/>
      <w:r w:rsidRPr="00F326F2">
        <w:rPr>
          <w:rFonts w:ascii="Arial" w:eastAsia="Calibri Light" w:hAnsi="Arial" w:cs="Arial"/>
        </w:rPr>
        <w:t>odtworzeń</w:t>
      </w:r>
      <w:proofErr w:type="spellEnd"/>
      <w:r w:rsidRPr="00F326F2">
        <w:rPr>
          <w:rFonts w:ascii="Arial" w:eastAsia="Calibri Light" w:hAnsi="Arial" w:cs="Arial"/>
        </w:rPr>
        <w:t xml:space="preserve"> nawierzchni, wskazanych w </w:t>
      </w:r>
      <w:r w:rsidR="000F32BC" w:rsidRPr="00F326F2">
        <w:rPr>
          <w:rFonts w:ascii="Arial" w:eastAsia="Calibri Light" w:hAnsi="Arial" w:cs="Arial"/>
        </w:rPr>
        <w:t>Poziomie Świadczenia Usług</w:t>
      </w:r>
      <w:r w:rsidRPr="00F326F2">
        <w:rPr>
          <w:rFonts w:ascii="Arial" w:eastAsia="Calibri Light" w:hAnsi="Arial" w:cs="Arial"/>
        </w:rPr>
        <w:t>;</w:t>
      </w:r>
    </w:p>
    <w:p w14:paraId="51C10BB1" w14:textId="44283C8B" w:rsidR="007F6F18" w:rsidRPr="00F326F2" w:rsidRDefault="00A93663" w:rsidP="00E03C22">
      <w:pPr>
        <w:numPr>
          <w:ilvl w:val="0"/>
          <w:numId w:val="42"/>
        </w:numPr>
        <w:spacing w:before="120"/>
        <w:ind w:left="1418"/>
        <w:jc w:val="both"/>
        <w:rPr>
          <w:rFonts w:ascii="Arial" w:eastAsia="Calibri Light" w:hAnsi="Arial" w:cs="Arial"/>
        </w:rPr>
      </w:pPr>
      <w:r w:rsidRPr="00F326F2">
        <w:rPr>
          <w:rFonts w:ascii="Arial" w:eastAsia="Calibri Light" w:hAnsi="Arial" w:cs="Arial"/>
        </w:rPr>
        <w:t>w wysokości 1.000</w:t>
      </w:r>
      <w:r w:rsidR="00F326F2">
        <w:rPr>
          <w:rFonts w:ascii="Arial" w:eastAsia="Calibri Light" w:hAnsi="Arial" w:cs="Arial"/>
        </w:rPr>
        <w:t>,00</w:t>
      </w:r>
      <w:r w:rsidRPr="00F326F2">
        <w:rPr>
          <w:rFonts w:ascii="Arial" w:eastAsia="Calibri Light" w:hAnsi="Arial" w:cs="Arial"/>
        </w:rPr>
        <w:t xml:space="preserve"> zł za każdy przypadek braku lub niewłaściwego oznakowania miejsca prowadzenia prac w ramach Zlecenia;</w:t>
      </w:r>
    </w:p>
    <w:p w14:paraId="3B22BBD2" w14:textId="56A76D4C" w:rsidR="007F6F18" w:rsidRPr="00F326F2" w:rsidRDefault="00A93663" w:rsidP="00E03C22">
      <w:pPr>
        <w:numPr>
          <w:ilvl w:val="0"/>
          <w:numId w:val="42"/>
        </w:numPr>
        <w:spacing w:before="120"/>
        <w:ind w:left="1418"/>
        <w:jc w:val="both"/>
        <w:rPr>
          <w:rFonts w:ascii="Arial" w:eastAsia="Calibri Light" w:hAnsi="Arial" w:cs="Arial"/>
        </w:rPr>
      </w:pPr>
      <w:r w:rsidRPr="00F326F2">
        <w:rPr>
          <w:rFonts w:ascii="Arial" w:eastAsia="Calibri Light" w:hAnsi="Arial" w:cs="Arial"/>
        </w:rPr>
        <w:t xml:space="preserve">w </w:t>
      </w:r>
      <w:proofErr w:type="spellStart"/>
      <w:r w:rsidRPr="00F326F2">
        <w:rPr>
          <w:rFonts w:ascii="Arial" w:eastAsia="Calibri Light" w:hAnsi="Arial" w:cs="Arial"/>
        </w:rPr>
        <w:t>wysokoś</w:t>
      </w:r>
      <w:proofErr w:type="spellEnd"/>
      <w:r w:rsidRPr="00F326F2">
        <w:rPr>
          <w:rFonts w:ascii="Arial" w:eastAsia="Calibri Light" w:hAnsi="Arial" w:cs="Arial"/>
          <w:lang w:val="it-IT"/>
        </w:rPr>
        <w:t xml:space="preserve">ci </w:t>
      </w:r>
      <w:r w:rsidRPr="00F326F2">
        <w:rPr>
          <w:rFonts w:ascii="Arial" w:eastAsia="Calibri Light" w:hAnsi="Arial" w:cs="Arial"/>
        </w:rPr>
        <w:t>500</w:t>
      </w:r>
      <w:r w:rsidR="00F326F2">
        <w:rPr>
          <w:rFonts w:ascii="Arial" w:eastAsia="Calibri Light" w:hAnsi="Arial" w:cs="Arial"/>
        </w:rPr>
        <w:t>,00</w:t>
      </w:r>
      <w:r w:rsidRPr="00F326F2">
        <w:rPr>
          <w:rFonts w:ascii="Arial" w:eastAsia="Calibri Light" w:hAnsi="Arial" w:cs="Arial"/>
        </w:rPr>
        <w:t xml:space="preserve"> zł za każdy przypadek nieuporządkowania lub niewłaściwego uporządkowania miejsca prowadzenia Rob</w:t>
      </w:r>
      <w:r w:rsidRPr="00F326F2">
        <w:rPr>
          <w:rFonts w:ascii="Arial" w:eastAsia="Calibri Light" w:hAnsi="Arial" w:cs="Arial"/>
          <w:lang w:val="es-ES_tradnl"/>
        </w:rPr>
        <w:t>ó</w:t>
      </w:r>
      <w:r w:rsidRPr="00F326F2">
        <w:rPr>
          <w:rFonts w:ascii="Arial" w:eastAsia="Calibri Light" w:hAnsi="Arial" w:cs="Arial"/>
        </w:rPr>
        <w:t>t, po ich zakończeniu;</w:t>
      </w:r>
    </w:p>
    <w:p w14:paraId="3003781B" w14:textId="773888DD" w:rsidR="000F32BC" w:rsidRPr="00F326F2" w:rsidRDefault="00A93663" w:rsidP="00E03C22">
      <w:pPr>
        <w:numPr>
          <w:ilvl w:val="0"/>
          <w:numId w:val="42"/>
        </w:numPr>
        <w:spacing w:before="120"/>
        <w:ind w:left="1418"/>
        <w:jc w:val="both"/>
        <w:rPr>
          <w:rFonts w:ascii="Arial" w:eastAsia="Calibri Light" w:hAnsi="Arial" w:cs="Arial"/>
        </w:rPr>
      </w:pPr>
      <w:r w:rsidRPr="00F326F2">
        <w:rPr>
          <w:rFonts w:ascii="Arial" w:eastAsia="Calibri Light" w:hAnsi="Arial" w:cs="Arial"/>
        </w:rPr>
        <w:t xml:space="preserve">w </w:t>
      </w:r>
      <w:proofErr w:type="spellStart"/>
      <w:r w:rsidRPr="00F326F2">
        <w:rPr>
          <w:rFonts w:ascii="Arial" w:eastAsia="Calibri Light" w:hAnsi="Arial" w:cs="Arial"/>
        </w:rPr>
        <w:t>wysokoś</w:t>
      </w:r>
      <w:proofErr w:type="spellEnd"/>
      <w:r w:rsidRPr="00F326F2">
        <w:rPr>
          <w:rFonts w:ascii="Arial" w:eastAsia="Calibri Light" w:hAnsi="Arial" w:cs="Arial"/>
          <w:lang w:val="it-IT"/>
        </w:rPr>
        <w:t xml:space="preserve">ci </w:t>
      </w:r>
      <w:r w:rsidRPr="00F326F2">
        <w:rPr>
          <w:rFonts w:ascii="Arial" w:eastAsia="Calibri Light" w:hAnsi="Arial" w:cs="Arial"/>
        </w:rPr>
        <w:t xml:space="preserve"> 100</w:t>
      </w:r>
      <w:r w:rsidR="00F326F2">
        <w:rPr>
          <w:rFonts w:ascii="Arial" w:eastAsia="Calibri Light" w:hAnsi="Arial" w:cs="Arial"/>
        </w:rPr>
        <w:t xml:space="preserve">,00 </w:t>
      </w:r>
      <w:r w:rsidRPr="00F326F2">
        <w:rPr>
          <w:rFonts w:ascii="Arial" w:eastAsia="Calibri Light" w:hAnsi="Arial" w:cs="Arial"/>
        </w:rPr>
        <w:t>zł/h za każd</w:t>
      </w:r>
      <w:r w:rsidR="000F32BC" w:rsidRPr="00F326F2">
        <w:rPr>
          <w:rFonts w:ascii="Arial" w:eastAsia="Calibri Light" w:hAnsi="Arial" w:cs="Arial"/>
        </w:rPr>
        <w:t xml:space="preserve">ą godzinę </w:t>
      </w:r>
      <w:r w:rsidR="0089307F">
        <w:rPr>
          <w:rFonts w:ascii="Arial" w:eastAsia="Calibri Light" w:hAnsi="Arial" w:cs="Arial"/>
        </w:rPr>
        <w:t>zwłoki</w:t>
      </w:r>
      <w:r w:rsidR="0089307F" w:rsidRPr="00F326F2">
        <w:rPr>
          <w:rFonts w:ascii="Arial" w:eastAsia="Calibri Light" w:hAnsi="Arial" w:cs="Arial"/>
        </w:rPr>
        <w:t xml:space="preserve"> </w:t>
      </w:r>
      <w:r w:rsidRPr="00F326F2">
        <w:rPr>
          <w:rFonts w:ascii="Arial" w:eastAsia="Calibri Light" w:hAnsi="Arial" w:cs="Arial"/>
        </w:rPr>
        <w:t xml:space="preserve">w stosunku do terminu przewidzianego w Umowie lub </w:t>
      </w:r>
      <w:r w:rsidR="000F32BC" w:rsidRPr="00F326F2">
        <w:rPr>
          <w:rFonts w:ascii="Arial" w:eastAsia="Calibri Light" w:hAnsi="Arial" w:cs="Arial"/>
        </w:rPr>
        <w:t xml:space="preserve">w </w:t>
      </w:r>
      <w:r w:rsidRPr="00F326F2">
        <w:rPr>
          <w:rFonts w:ascii="Arial" w:eastAsia="Calibri Light" w:hAnsi="Arial" w:cs="Arial"/>
        </w:rPr>
        <w:t>innych dokumentach stanowiących jej integralną część</w:t>
      </w:r>
      <w:r w:rsidR="00291A0A" w:rsidRPr="00F326F2">
        <w:rPr>
          <w:rFonts w:ascii="Arial" w:eastAsia="Calibri Light" w:hAnsi="Arial" w:cs="Arial"/>
        </w:rPr>
        <w:t>;</w:t>
      </w:r>
    </w:p>
    <w:p w14:paraId="3E8C360A" w14:textId="4EE77002" w:rsidR="007F6F18" w:rsidRDefault="000F32BC" w:rsidP="00E03C22">
      <w:pPr>
        <w:numPr>
          <w:ilvl w:val="0"/>
          <w:numId w:val="42"/>
        </w:numPr>
        <w:spacing w:before="120"/>
        <w:ind w:left="1418"/>
        <w:jc w:val="both"/>
        <w:rPr>
          <w:rFonts w:ascii="Arial" w:eastAsia="Calibri Light" w:hAnsi="Arial" w:cs="Arial"/>
        </w:rPr>
      </w:pPr>
      <w:r w:rsidRPr="00F326F2">
        <w:rPr>
          <w:rFonts w:ascii="Arial" w:eastAsia="Calibri Light" w:hAnsi="Arial" w:cs="Arial"/>
        </w:rPr>
        <w:t xml:space="preserve">w </w:t>
      </w:r>
      <w:proofErr w:type="spellStart"/>
      <w:r w:rsidRPr="00F326F2">
        <w:rPr>
          <w:rFonts w:ascii="Arial" w:eastAsia="Calibri Light" w:hAnsi="Arial" w:cs="Arial"/>
        </w:rPr>
        <w:t>wysokoś</w:t>
      </w:r>
      <w:proofErr w:type="spellEnd"/>
      <w:r w:rsidRPr="00F326F2">
        <w:rPr>
          <w:rFonts w:ascii="Arial" w:eastAsia="Calibri Light" w:hAnsi="Arial" w:cs="Arial"/>
          <w:lang w:val="it-IT"/>
        </w:rPr>
        <w:t xml:space="preserve">ci </w:t>
      </w:r>
      <w:r w:rsidRPr="00F326F2">
        <w:rPr>
          <w:rFonts w:ascii="Arial" w:eastAsia="Calibri Light" w:hAnsi="Arial" w:cs="Arial"/>
        </w:rPr>
        <w:t xml:space="preserve"> 100</w:t>
      </w:r>
      <w:r w:rsidR="00F326F2">
        <w:rPr>
          <w:rFonts w:ascii="Arial" w:eastAsia="Calibri Light" w:hAnsi="Arial" w:cs="Arial"/>
        </w:rPr>
        <w:t xml:space="preserve">,00 </w:t>
      </w:r>
      <w:r w:rsidRPr="00F326F2">
        <w:rPr>
          <w:rFonts w:ascii="Arial" w:eastAsia="Calibri Light" w:hAnsi="Arial" w:cs="Arial"/>
        </w:rPr>
        <w:t xml:space="preserve">zł/h za każdą godzinę </w:t>
      </w:r>
      <w:r w:rsidR="0089307F">
        <w:rPr>
          <w:rFonts w:ascii="Arial" w:eastAsia="Calibri Light" w:hAnsi="Arial" w:cs="Arial"/>
        </w:rPr>
        <w:t>zwłoki</w:t>
      </w:r>
      <w:r w:rsidR="0089307F" w:rsidRPr="00F326F2">
        <w:rPr>
          <w:rFonts w:ascii="Arial" w:eastAsia="Calibri Light" w:hAnsi="Arial" w:cs="Arial"/>
        </w:rPr>
        <w:t xml:space="preserve"> </w:t>
      </w:r>
      <w:r w:rsidRPr="00F326F2">
        <w:rPr>
          <w:rFonts w:ascii="Arial" w:eastAsia="Calibri Light" w:hAnsi="Arial" w:cs="Arial"/>
        </w:rPr>
        <w:t>w przywróceniu dostawy wody zgodnie z Poziomem Świadczenia Usług;</w:t>
      </w:r>
    </w:p>
    <w:p w14:paraId="73B16FC7" w14:textId="77777777" w:rsidR="00FC5007" w:rsidRPr="003839CC" w:rsidRDefault="00FC5007" w:rsidP="00D370DB">
      <w:pPr>
        <w:spacing w:before="120"/>
        <w:ind w:left="1418"/>
        <w:jc w:val="both"/>
        <w:rPr>
          <w:rFonts w:ascii="Arial" w:eastAsia="Calibri Light" w:hAnsi="Arial" w:cs="Arial"/>
          <w:sz w:val="6"/>
          <w:szCs w:val="6"/>
        </w:rPr>
      </w:pPr>
    </w:p>
    <w:p w14:paraId="2401F3CD" w14:textId="0D543DFB" w:rsidR="007F6F18" w:rsidRPr="00F326F2" w:rsidRDefault="00291A0A" w:rsidP="00E03C22">
      <w:pPr>
        <w:pStyle w:val="Akapitzlist"/>
        <w:numPr>
          <w:ilvl w:val="0"/>
          <w:numId w:val="42"/>
        </w:numPr>
        <w:ind w:left="1418"/>
        <w:jc w:val="both"/>
        <w:rPr>
          <w:rFonts w:ascii="Arial" w:eastAsia="Calibri Light" w:hAnsi="Arial" w:cs="Arial"/>
        </w:rPr>
      </w:pPr>
      <w:r w:rsidRPr="00F326F2">
        <w:rPr>
          <w:rFonts w:ascii="Arial" w:eastAsia="Calibri Light" w:hAnsi="Arial" w:cs="Arial"/>
        </w:rPr>
        <w:t>w wysokości  5 % niezapłaconej przez Wykonawcę kwoty, w przypadku braku zapłaty lub nieterminowej zapłaty wynagrodzenia należnego podwykonawcom lub dalszym podwykonawcom, za każdy przypadek b</w:t>
      </w:r>
      <w:r w:rsidR="00C31D77">
        <w:rPr>
          <w:rFonts w:ascii="Arial" w:eastAsia="Calibri Light" w:hAnsi="Arial" w:cs="Arial"/>
        </w:rPr>
        <w:t>raku lub nieterminowej zapłaty.</w:t>
      </w:r>
    </w:p>
    <w:p w14:paraId="73E0EB3B" w14:textId="73DA8C63" w:rsidR="007F6F18" w:rsidRPr="00F326F2" w:rsidRDefault="00A93663" w:rsidP="00C31D77">
      <w:pPr>
        <w:spacing w:before="120"/>
        <w:ind w:left="426" w:hanging="426"/>
        <w:jc w:val="both"/>
        <w:rPr>
          <w:rFonts w:ascii="Arial" w:eastAsia="Calibri Light" w:hAnsi="Arial" w:cs="Arial"/>
        </w:rPr>
      </w:pPr>
      <w:r w:rsidRPr="00F326F2">
        <w:rPr>
          <w:rFonts w:ascii="Arial" w:eastAsia="Calibri Light" w:hAnsi="Arial" w:cs="Arial"/>
        </w:rPr>
        <w:lastRenderedPageBreak/>
        <w:t xml:space="preserve">2. </w:t>
      </w:r>
      <w:r w:rsidRPr="00F326F2">
        <w:rPr>
          <w:rFonts w:ascii="Arial" w:eastAsia="Calibri Light" w:hAnsi="Arial" w:cs="Arial"/>
        </w:rPr>
        <w:tab/>
        <w:t xml:space="preserve">Wykonawca zobowiązuje się </w:t>
      </w:r>
      <w:proofErr w:type="spellStart"/>
      <w:r w:rsidRPr="00F326F2">
        <w:rPr>
          <w:rFonts w:ascii="Arial" w:eastAsia="Calibri Light" w:hAnsi="Arial" w:cs="Arial"/>
        </w:rPr>
        <w:t>zwr</w:t>
      </w:r>
      <w:proofErr w:type="spellEnd"/>
      <w:r w:rsidRPr="00F326F2">
        <w:rPr>
          <w:rFonts w:ascii="Arial" w:eastAsia="Calibri Light" w:hAnsi="Arial" w:cs="Arial"/>
          <w:lang w:val="es-ES_tradnl"/>
        </w:rPr>
        <w:t>ó</w:t>
      </w:r>
      <w:proofErr w:type="spellStart"/>
      <w:r w:rsidRPr="00F326F2">
        <w:rPr>
          <w:rFonts w:ascii="Arial" w:eastAsia="Calibri Light" w:hAnsi="Arial" w:cs="Arial"/>
        </w:rPr>
        <w:t>cić</w:t>
      </w:r>
      <w:proofErr w:type="spellEnd"/>
      <w:r w:rsidRPr="00F326F2">
        <w:rPr>
          <w:rFonts w:ascii="Arial" w:eastAsia="Calibri Light" w:hAnsi="Arial" w:cs="Arial"/>
        </w:rPr>
        <w:t xml:space="preserve"> Zamawiającemu wszelkie, należycie udokumentowane koszty,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re Zamawiający będzie zmuszony ponieść, w związku niewywiązaniem</w:t>
      </w:r>
      <w:r w:rsidR="000F32BC" w:rsidRPr="00F326F2">
        <w:rPr>
          <w:rFonts w:ascii="Arial" w:eastAsia="Calibri Light" w:hAnsi="Arial" w:cs="Arial"/>
        </w:rPr>
        <w:t xml:space="preserve"> lub </w:t>
      </w:r>
      <w:r w:rsidRPr="00F326F2">
        <w:rPr>
          <w:rFonts w:ascii="Arial" w:eastAsia="Calibri Light" w:hAnsi="Arial" w:cs="Arial"/>
        </w:rPr>
        <w:t xml:space="preserve">nienależytym wywiązaniem się przez Wykonawcę z realizacji </w:t>
      </w:r>
      <w:proofErr w:type="spellStart"/>
      <w:r w:rsidRPr="00F326F2">
        <w:rPr>
          <w:rFonts w:ascii="Arial" w:eastAsia="Calibri Light" w:hAnsi="Arial" w:cs="Arial"/>
        </w:rPr>
        <w:t>poszczeg</w:t>
      </w:r>
      <w:proofErr w:type="spellEnd"/>
      <w:r w:rsidRPr="00F326F2">
        <w:rPr>
          <w:rFonts w:ascii="Arial" w:eastAsia="Calibri Light" w:hAnsi="Arial" w:cs="Arial"/>
          <w:lang w:val="es-ES_tradnl"/>
        </w:rPr>
        <w:t>ó</w:t>
      </w:r>
      <w:proofErr w:type="spellStart"/>
      <w:r w:rsidRPr="00F326F2">
        <w:rPr>
          <w:rFonts w:ascii="Arial" w:eastAsia="Calibri Light" w:hAnsi="Arial" w:cs="Arial"/>
        </w:rPr>
        <w:t>lnych</w:t>
      </w:r>
      <w:proofErr w:type="spellEnd"/>
      <w:r w:rsidRPr="00F326F2">
        <w:rPr>
          <w:rFonts w:ascii="Arial" w:eastAsia="Calibri Light" w:hAnsi="Arial" w:cs="Arial"/>
        </w:rPr>
        <w:t xml:space="preserve"> </w:t>
      </w:r>
      <w:proofErr w:type="spellStart"/>
      <w:r w:rsidRPr="00F326F2">
        <w:rPr>
          <w:rFonts w:ascii="Arial" w:eastAsia="Calibri Light" w:hAnsi="Arial" w:cs="Arial"/>
        </w:rPr>
        <w:t>obowiązk</w:t>
      </w:r>
      <w:proofErr w:type="spellEnd"/>
      <w:r w:rsidRPr="00F326F2">
        <w:rPr>
          <w:rFonts w:ascii="Arial" w:eastAsia="Calibri Light" w:hAnsi="Arial" w:cs="Arial"/>
          <w:lang w:val="es-ES_tradnl"/>
        </w:rPr>
        <w:t>ó</w:t>
      </w:r>
      <w:r w:rsidRPr="00F326F2">
        <w:rPr>
          <w:rFonts w:ascii="Arial" w:eastAsia="Calibri Light" w:hAnsi="Arial" w:cs="Arial"/>
        </w:rPr>
        <w:t>w wynikających z Umowy. Zwrot koszt</w:t>
      </w:r>
      <w:r w:rsidRPr="00F326F2">
        <w:rPr>
          <w:rFonts w:ascii="Arial" w:eastAsia="Calibri Light" w:hAnsi="Arial" w:cs="Arial"/>
          <w:lang w:val="es-ES_tradnl"/>
        </w:rPr>
        <w:t>ó</w:t>
      </w:r>
      <w:r w:rsidRPr="00F326F2">
        <w:rPr>
          <w:rFonts w:ascii="Arial" w:eastAsia="Calibri Light" w:hAnsi="Arial" w:cs="Arial"/>
        </w:rPr>
        <w:t xml:space="preserve">w, 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rym mowa w zdaniu poprzedzającym nie zwalnia Wykonawcy od obowiązku zapłaty kar, 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rPr>
        <w:t>rych</w:t>
      </w:r>
      <w:proofErr w:type="spellEnd"/>
      <w:r w:rsidRPr="00F326F2">
        <w:rPr>
          <w:rFonts w:ascii="Arial" w:eastAsia="Calibri Light" w:hAnsi="Arial" w:cs="Arial"/>
        </w:rPr>
        <w:t xml:space="preserve"> mowa w ust. 1 powyżej.</w:t>
      </w:r>
    </w:p>
    <w:p w14:paraId="16AD3F08" w14:textId="45A936B1" w:rsidR="007F6F18" w:rsidRPr="00F326F2" w:rsidRDefault="00A93663">
      <w:pPr>
        <w:spacing w:before="120"/>
        <w:ind w:left="426" w:hanging="426"/>
        <w:jc w:val="both"/>
        <w:rPr>
          <w:rFonts w:ascii="Arial" w:eastAsia="Calibri Light" w:hAnsi="Arial" w:cs="Arial"/>
        </w:rPr>
      </w:pPr>
      <w:r w:rsidRPr="00F326F2">
        <w:rPr>
          <w:rFonts w:ascii="Arial" w:eastAsia="Calibri Light" w:hAnsi="Arial" w:cs="Arial"/>
        </w:rPr>
        <w:t xml:space="preserve">3.   Zamawiający zobowiązuje się </w:t>
      </w:r>
      <w:proofErr w:type="spellStart"/>
      <w:r w:rsidRPr="00F326F2">
        <w:rPr>
          <w:rFonts w:ascii="Arial" w:eastAsia="Calibri Light" w:hAnsi="Arial" w:cs="Arial"/>
        </w:rPr>
        <w:t>zapł</w:t>
      </w:r>
      <w:proofErr w:type="spellEnd"/>
      <w:r w:rsidRPr="00F326F2">
        <w:rPr>
          <w:rFonts w:ascii="Arial" w:eastAsia="Calibri Light" w:hAnsi="Arial" w:cs="Arial"/>
          <w:lang w:val="es-ES_tradnl"/>
        </w:rPr>
        <w:t>aci</w:t>
      </w:r>
      <w:r w:rsidRPr="00F326F2">
        <w:rPr>
          <w:rFonts w:ascii="Arial" w:eastAsia="Calibri Light" w:hAnsi="Arial" w:cs="Arial"/>
        </w:rPr>
        <w:t xml:space="preserve">ć Wykonawcy karę umowną w </w:t>
      </w:r>
      <w:proofErr w:type="spellStart"/>
      <w:r w:rsidRPr="00F326F2">
        <w:rPr>
          <w:rFonts w:ascii="Arial" w:eastAsia="Calibri Light" w:hAnsi="Arial" w:cs="Arial"/>
        </w:rPr>
        <w:t>wysokoś</w:t>
      </w:r>
      <w:proofErr w:type="spellEnd"/>
      <w:r w:rsidRPr="00F326F2">
        <w:rPr>
          <w:rFonts w:ascii="Arial" w:eastAsia="Calibri Light" w:hAnsi="Arial" w:cs="Arial"/>
          <w:lang w:val="it-IT"/>
        </w:rPr>
        <w:t xml:space="preserve">ci </w:t>
      </w:r>
      <w:r w:rsidRPr="00F326F2">
        <w:rPr>
          <w:rFonts w:ascii="Arial" w:eastAsia="Calibri Light" w:hAnsi="Arial" w:cs="Arial"/>
        </w:rPr>
        <w:t xml:space="preserve">20% </w:t>
      </w:r>
      <w:proofErr w:type="spellStart"/>
      <w:r w:rsidRPr="00F326F2">
        <w:rPr>
          <w:rFonts w:ascii="Arial" w:eastAsia="Calibri Light" w:hAnsi="Arial" w:cs="Arial"/>
        </w:rPr>
        <w:t>Wartoś</w:t>
      </w:r>
      <w:proofErr w:type="spellEnd"/>
      <w:r w:rsidRPr="00F326F2">
        <w:rPr>
          <w:rFonts w:ascii="Arial" w:eastAsia="Calibri Light" w:hAnsi="Arial" w:cs="Arial"/>
          <w:lang w:val="it-IT"/>
        </w:rPr>
        <w:t xml:space="preserve">ci </w:t>
      </w:r>
      <w:r w:rsidR="007C1344" w:rsidRPr="00F326F2">
        <w:rPr>
          <w:rFonts w:ascii="Arial" w:eastAsia="Calibri Light" w:hAnsi="Arial" w:cs="Arial"/>
        </w:rPr>
        <w:t>Umowy</w:t>
      </w:r>
      <w:r w:rsidRPr="00F326F2">
        <w:rPr>
          <w:rFonts w:ascii="Arial" w:eastAsia="Calibri Light" w:hAnsi="Arial" w:cs="Arial"/>
        </w:rPr>
        <w:t xml:space="preserve">, gdy Wykonawca odstąpi od </w:t>
      </w:r>
      <w:r w:rsidR="0089307F">
        <w:rPr>
          <w:rFonts w:ascii="Arial" w:eastAsia="Calibri Light" w:hAnsi="Arial" w:cs="Arial"/>
        </w:rPr>
        <w:t>U</w:t>
      </w:r>
      <w:r w:rsidRPr="00F326F2">
        <w:rPr>
          <w:rFonts w:ascii="Arial" w:eastAsia="Calibri Light" w:hAnsi="Arial" w:cs="Arial"/>
        </w:rPr>
        <w:t xml:space="preserve">mowy z przyczyn, za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re odpowiada Zamawiający lub Zamawiający odstąpi od </w:t>
      </w:r>
      <w:r w:rsidR="0089307F">
        <w:rPr>
          <w:rFonts w:ascii="Arial" w:eastAsia="Calibri Light" w:hAnsi="Arial" w:cs="Arial"/>
        </w:rPr>
        <w:t>U</w:t>
      </w:r>
      <w:r w:rsidRPr="00F326F2">
        <w:rPr>
          <w:rFonts w:ascii="Arial" w:eastAsia="Calibri Light" w:hAnsi="Arial" w:cs="Arial"/>
        </w:rPr>
        <w:t xml:space="preserve">mowy z przyczyn, za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re sam odpowiada.</w:t>
      </w:r>
    </w:p>
    <w:p w14:paraId="75E23472" w14:textId="02399F67" w:rsidR="007C1344" w:rsidRPr="00090126" w:rsidRDefault="00A93663">
      <w:pPr>
        <w:spacing w:before="120"/>
        <w:ind w:left="426" w:hanging="426"/>
        <w:jc w:val="both"/>
        <w:rPr>
          <w:rFonts w:ascii="Arial" w:eastAsia="Calibri Light" w:hAnsi="Arial" w:cs="Arial"/>
          <w:color w:val="auto"/>
        </w:rPr>
      </w:pPr>
      <w:r w:rsidRPr="00090126">
        <w:rPr>
          <w:rFonts w:ascii="Arial" w:eastAsia="Calibri Light" w:hAnsi="Arial" w:cs="Arial"/>
          <w:color w:val="auto"/>
        </w:rPr>
        <w:t>4.</w:t>
      </w:r>
      <w:r w:rsidRPr="00090126">
        <w:rPr>
          <w:rFonts w:ascii="Arial" w:eastAsia="Calibri Light" w:hAnsi="Arial" w:cs="Arial"/>
          <w:color w:val="auto"/>
        </w:rPr>
        <w:tab/>
      </w:r>
      <w:r w:rsidR="007C1344" w:rsidRPr="00090126">
        <w:rPr>
          <w:rFonts w:ascii="Arial" w:eastAsia="Calibri Light" w:hAnsi="Arial" w:cs="Arial"/>
          <w:color w:val="auto"/>
        </w:rPr>
        <w:t>W przypadku naruszenia obowiązków wynikających z § 1</w:t>
      </w:r>
      <w:r w:rsidR="00C82BC7" w:rsidRPr="00090126">
        <w:rPr>
          <w:rFonts w:ascii="Arial" w:eastAsia="Calibri Light" w:hAnsi="Arial" w:cs="Arial"/>
          <w:color w:val="auto"/>
        </w:rPr>
        <w:t>4</w:t>
      </w:r>
      <w:r w:rsidR="007C1344" w:rsidRPr="00090126">
        <w:rPr>
          <w:rFonts w:ascii="Arial" w:eastAsia="Calibri Light" w:hAnsi="Arial" w:cs="Arial"/>
          <w:color w:val="auto"/>
        </w:rPr>
        <w:t xml:space="preserve"> Umowy Strona naruszająca zobowiązuje się zapłacić drugiej Stronie karę umowną w wysokości </w:t>
      </w:r>
      <w:r w:rsidR="007544A5">
        <w:rPr>
          <w:rFonts w:ascii="Arial" w:eastAsia="Calibri Light" w:hAnsi="Arial" w:cs="Arial"/>
          <w:color w:val="auto"/>
        </w:rPr>
        <w:t>20</w:t>
      </w:r>
      <w:r w:rsidR="00090126" w:rsidRPr="00090126">
        <w:rPr>
          <w:rFonts w:ascii="Arial" w:eastAsia="Calibri Light" w:hAnsi="Arial" w:cs="Arial"/>
          <w:color w:val="auto"/>
        </w:rPr>
        <w:t>.000,00</w:t>
      </w:r>
      <w:r w:rsidR="007C1344" w:rsidRPr="00090126">
        <w:rPr>
          <w:rFonts w:ascii="Arial" w:eastAsia="Calibri Light" w:hAnsi="Arial" w:cs="Arial"/>
          <w:color w:val="auto"/>
        </w:rPr>
        <w:t xml:space="preserve"> zł za każde takie naruszenie.</w:t>
      </w:r>
    </w:p>
    <w:p w14:paraId="0F57CE7B" w14:textId="4355006E" w:rsidR="007F6F18" w:rsidRPr="00F326F2" w:rsidRDefault="007C1344">
      <w:pPr>
        <w:spacing w:before="120"/>
        <w:ind w:left="426" w:hanging="426"/>
        <w:jc w:val="both"/>
        <w:rPr>
          <w:rFonts w:ascii="Arial" w:eastAsia="Calibri Light" w:hAnsi="Arial" w:cs="Arial"/>
        </w:rPr>
      </w:pPr>
      <w:r w:rsidRPr="00F326F2">
        <w:rPr>
          <w:rFonts w:ascii="Arial" w:eastAsia="Calibri Light" w:hAnsi="Arial" w:cs="Arial"/>
        </w:rPr>
        <w:t>5.</w:t>
      </w:r>
      <w:r w:rsidRPr="00F326F2">
        <w:rPr>
          <w:rFonts w:ascii="Arial" w:eastAsia="Calibri Light" w:hAnsi="Arial" w:cs="Arial"/>
        </w:rPr>
        <w:tab/>
      </w:r>
      <w:r w:rsidR="00A93663" w:rsidRPr="00F326F2">
        <w:rPr>
          <w:rFonts w:ascii="Arial" w:eastAsia="Calibri Light" w:hAnsi="Arial" w:cs="Arial"/>
        </w:rPr>
        <w:t>Strony mogą dochodzić odszkodowań przewyższających kary umowne</w:t>
      </w:r>
      <w:r w:rsidRPr="00F326F2">
        <w:rPr>
          <w:rFonts w:ascii="Arial" w:eastAsia="Calibri Light" w:hAnsi="Arial" w:cs="Arial"/>
        </w:rPr>
        <w:t xml:space="preserve"> na zasadach ogólnych</w:t>
      </w:r>
      <w:r w:rsidR="00A93663" w:rsidRPr="00F326F2">
        <w:rPr>
          <w:rFonts w:ascii="Arial" w:eastAsia="Calibri Light" w:hAnsi="Arial" w:cs="Arial"/>
        </w:rPr>
        <w:t>.</w:t>
      </w:r>
    </w:p>
    <w:p w14:paraId="48B11E1D" w14:textId="42977119" w:rsidR="007C1344" w:rsidRPr="00F326F2" w:rsidRDefault="007C1344">
      <w:pPr>
        <w:spacing w:before="120"/>
        <w:ind w:left="426" w:hanging="426"/>
        <w:jc w:val="both"/>
        <w:rPr>
          <w:rFonts w:ascii="Arial" w:eastAsia="Calibri Light" w:hAnsi="Arial" w:cs="Arial"/>
        </w:rPr>
      </w:pPr>
      <w:r w:rsidRPr="00F326F2">
        <w:rPr>
          <w:rFonts w:ascii="Arial" w:eastAsia="Calibri Light" w:hAnsi="Arial" w:cs="Arial"/>
        </w:rPr>
        <w:t>6.</w:t>
      </w:r>
      <w:r w:rsidRPr="00F326F2">
        <w:rPr>
          <w:rFonts w:ascii="Arial" w:eastAsia="Calibri Light" w:hAnsi="Arial" w:cs="Arial"/>
        </w:rPr>
        <w:tab/>
        <w:t>Zamawiający może potrącać kary umowne przewidziane w ust 1 i ust. 4  z Wynagrodzeniem.</w:t>
      </w:r>
    </w:p>
    <w:p w14:paraId="48FF5ACC" w14:textId="2525DEAA" w:rsidR="007F6F18" w:rsidRPr="00F326F2" w:rsidRDefault="007F6F18">
      <w:pPr>
        <w:spacing w:before="120"/>
        <w:jc w:val="both"/>
        <w:rPr>
          <w:rFonts w:ascii="Arial" w:eastAsia="Calibri Light" w:hAnsi="Arial" w:cs="Arial"/>
          <w:b/>
          <w:bCs/>
        </w:rPr>
      </w:pPr>
    </w:p>
    <w:p w14:paraId="074B225F" w14:textId="77777777" w:rsidR="007F6F18" w:rsidRPr="00597E81" w:rsidRDefault="00A93663">
      <w:pPr>
        <w:spacing w:after="120" w:line="23" w:lineRule="atLeast"/>
        <w:jc w:val="center"/>
        <w:rPr>
          <w:rFonts w:ascii="Arial" w:eastAsia="Calibri Light" w:hAnsi="Arial" w:cs="Arial"/>
          <w:b/>
          <w:bCs/>
          <w:color w:val="auto"/>
        </w:rPr>
      </w:pPr>
      <w:r w:rsidRPr="00597E81">
        <w:rPr>
          <w:rFonts w:ascii="Arial" w:eastAsia="Calibri Light" w:hAnsi="Arial" w:cs="Arial"/>
          <w:b/>
          <w:bCs/>
          <w:color w:val="auto"/>
        </w:rPr>
        <w:t xml:space="preserve"> § 12</w:t>
      </w:r>
    </w:p>
    <w:p w14:paraId="5800E614" w14:textId="77777777" w:rsidR="00291A0A" w:rsidRPr="00F326F2" w:rsidRDefault="00291A0A" w:rsidP="00E03C22">
      <w:pPr>
        <w:pStyle w:val="Akapitzlist"/>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Zamawiający dopuszcza możliwość realizacji Robót budowlanych wchodzących w zakres Przedmiotu Umowy za pomocą podwykonawcy/podwykonawców.</w:t>
      </w:r>
    </w:p>
    <w:p w14:paraId="358773D8" w14:textId="77777777" w:rsidR="00291A0A" w:rsidRPr="00F326F2" w:rsidRDefault="00291A0A" w:rsidP="00E03C22">
      <w:pPr>
        <w:pStyle w:val="Akapitzlist"/>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W przypadku realizacji przez Wykonawcę Przedmiotu Umowy z udziałem Podwykonawców RB, Wykonawcę obciążać będą obowiązki opisane w Umowie i w przepisach prawa. Przez umowę o podwykonawstwo robót budowlanych należy rozumieć umowę o charakterze odpłatnym, której przedmiotem są roboty budowlane stanowiące część zamówienia, zawartą między Wykonawcą a innym podmiotem (Podwykonawcą RB).</w:t>
      </w:r>
    </w:p>
    <w:p w14:paraId="2873F27F" w14:textId="77777777" w:rsidR="00291A0A" w:rsidRPr="00F326F2" w:rsidRDefault="00291A0A" w:rsidP="00E03C22">
      <w:pPr>
        <w:pStyle w:val="Akapitzlist"/>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W przypadku woli realizacji Robót budowlanych wchodzących w zakres Przedmiotu Umowy za pomocą Podwykonawcy RB, Wykonawca zobowiązany jest do zgłoszenia Zamawiającemu tego faktu przed rozpoczęciem realizacji umowy o podwykonawstwo RB.</w:t>
      </w:r>
    </w:p>
    <w:p w14:paraId="032AC17D" w14:textId="5C1CDC49" w:rsidR="00291A0A" w:rsidRPr="00F326F2" w:rsidRDefault="00291A0A" w:rsidP="00E03C22">
      <w:pPr>
        <w:pStyle w:val="Akapitzlist"/>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 xml:space="preserve">Zgłoszenie, o którym mowa w ust. 3, powinno być złożone w formie pisemnej i zawierać dokładne dane Podwykonawcy RB (firma, dane adresowe, nr NIP, REGON i numer KRS, jeżeli Podwykonawca RB figuruje w Krajowym Rejestrze Sądowym), szczegółowy przedmiot robót powierzonych Podwykonawcy RB, kompatybilny z zakresem Robót wskazanym w </w:t>
      </w:r>
      <w:r w:rsidR="00A74114">
        <w:rPr>
          <w:rFonts w:ascii="Arial" w:hAnsi="Arial" w:cs="Arial"/>
        </w:rPr>
        <w:t>SWZ</w:t>
      </w:r>
      <w:r w:rsidRPr="00F326F2">
        <w:rPr>
          <w:rFonts w:ascii="Arial" w:hAnsi="Arial" w:cs="Arial"/>
        </w:rPr>
        <w:t xml:space="preserve">, tj. zawierający pozycje tożsamo nazwane jak odpowiadające im Roboty w </w:t>
      </w:r>
      <w:r w:rsidR="00A74114">
        <w:rPr>
          <w:rFonts w:ascii="Arial" w:hAnsi="Arial" w:cs="Arial"/>
        </w:rPr>
        <w:t>SWZ</w:t>
      </w:r>
      <w:r w:rsidRPr="00F326F2">
        <w:rPr>
          <w:rFonts w:ascii="Arial" w:hAnsi="Arial" w:cs="Arial"/>
        </w:rPr>
        <w:t xml:space="preserve">, termin rozpoczęcia robót powierzonych Podwykonawcy RB, wysokość wynagrodzenia należnego Podwykonawcy RB, termin zapłaty wynagrodzenia należnego Podwykonawcy RB, a także sposób (formę) zabezpieczenia należności Podwykonawcy RB. </w:t>
      </w:r>
    </w:p>
    <w:p w14:paraId="1A4D999A" w14:textId="77777777" w:rsidR="00291A0A" w:rsidRPr="00F326F2" w:rsidRDefault="00291A0A" w:rsidP="00E03C22">
      <w:pPr>
        <w:pStyle w:val="Akapitzlist"/>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W przypadku, gdy zgłoszenie, o którym mowa w ust. 3 nie będzie zawierało informacji wskazanych w ust. 4, Zamawiający zastrzega możliwość złożenia sprzeciwu wobec wykonywania określonych robót przez Podwykonawcę RB.</w:t>
      </w:r>
    </w:p>
    <w:p w14:paraId="2E0A5D79" w14:textId="77777777" w:rsidR="00291A0A" w:rsidRPr="00F326F2" w:rsidRDefault="00291A0A" w:rsidP="00E03C22">
      <w:pPr>
        <w:pStyle w:val="Akapitzlist"/>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 xml:space="preserve">Wykonawca RB oświadcza, że w umowach zawieranych z Podwykonawcami RB nie będzie stosował gwarancji finansowych (gwarancji należytego wykonania </w:t>
      </w:r>
      <w:r w:rsidRPr="00F326F2">
        <w:rPr>
          <w:rFonts w:ascii="Arial" w:hAnsi="Arial" w:cs="Arial"/>
        </w:rPr>
        <w:lastRenderedPageBreak/>
        <w:t>umowy) w formie potrąceń kwot wynikających z tej gwarancji z wynagrodzenia należnego Podwykonawcy RB.</w:t>
      </w:r>
    </w:p>
    <w:p w14:paraId="5EB0C219" w14:textId="77777777" w:rsidR="00291A0A" w:rsidRPr="00F326F2" w:rsidRDefault="00291A0A" w:rsidP="00E03C22">
      <w:pPr>
        <w:pStyle w:val="Akapitzlist"/>
        <w:numPr>
          <w:ilvl w:val="6"/>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Termin zapłaty wynagrodzenia Podwykonawcy RB przewidziany w umowie o podwykonawstwo nie może być dłuższy niż 30 dni od dnia doręczenia Wykonawcy faktury potwierdzającej wykonanie przez Podwykonawcę RB robót budowlanych.</w:t>
      </w:r>
    </w:p>
    <w:p w14:paraId="3E131C70"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8.</w:t>
      </w:r>
      <w:r w:rsidRPr="00F326F2">
        <w:rPr>
          <w:rFonts w:ascii="Arial" w:hAnsi="Arial" w:cs="Arial"/>
        </w:rPr>
        <w:tab/>
        <w:t>Wykonawca na żądanie Zamawiającego udzieli mu wszelkich informacji dotyczących Podwykonawcy RB.</w:t>
      </w:r>
    </w:p>
    <w:p w14:paraId="7E36C8FA"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9.</w:t>
      </w:r>
      <w:r w:rsidRPr="00F326F2">
        <w:rPr>
          <w:rFonts w:ascii="Arial" w:hAnsi="Arial" w:cs="Arial"/>
        </w:rPr>
        <w:tab/>
        <w:t xml:space="preserve">Wykonawca odpowiada wobec Zamawiającego za działania Podwykonawcy RB jak za swoje własne, a w szczególności ponosi pełną odpowiedzialność za terminowość i jakość Robót, które wykonuje przy pomocy Podwykonawcy RB. </w:t>
      </w:r>
    </w:p>
    <w:p w14:paraId="16C92C4A"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10.</w:t>
      </w:r>
      <w:r w:rsidRPr="00F326F2">
        <w:rPr>
          <w:rFonts w:ascii="Arial" w:hAnsi="Arial" w:cs="Arial"/>
        </w:rPr>
        <w:tab/>
        <w:t xml:space="preserve">Wykonawca zobowiązuje się przedstawić Zamawiającemu podpisane przez Podwykonawców RB oświadczenia o opłaceniu przez Wykonawcę wszystkich wymagalnych zobowiązań na dzień wystawienia faktury VAT przez Wykonawcę Zamawiającemu oraz oświadczenia Wykonawcy, że wszyscy Podwykonawcy RB otrzymali od Wykonawcy kwoty należne na dzień wystawienia faktury VAT przez Wykonawcę Zamawiającemu (według wzorów Zamawiającego). Do oświadczeń należy dołączyć potwierdzenie wpływu wszystkich należności Wykonawcy na konto bankowe Podwykonawcy RB w formie wyciągu bankowego. W opisie przelewu powinien być zamieszczony numer umowy między Wykonawcą a Podwykonawcą RB oraz numer faktury wystawionej Wykonawcy przez Podwykonawcę RB.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14:paraId="3EB4C3F6"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11.</w:t>
      </w:r>
      <w:r w:rsidRPr="00F326F2">
        <w:rPr>
          <w:rFonts w:ascii="Arial" w:hAnsi="Arial" w:cs="Arial"/>
        </w:rPr>
        <w:tab/>
        <w:t>W razie zgłoszenia przez Podwykonawcę RB wobec Zamawiającego roszczeń związanych z brakiem zapłaty przez Wykonawcę wynagrodzenia, Wykonawca zwolni Zamawiającego z odpowiedzialności wobec Podwykonawcy RB, a także pokryje wszelkie szkody poniesione przez Zamawiającego w związku ze zgłoszeniem roszczeń przez Podwykonawcę RB wobec Zamawiającego z tego tytułu.</w:t>
      </w:r>
    </w:p>
    <w:p w14:paraId="37CE8D3C" w14:textId="37655341"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12.</w:t>
      </w:r>
      <w:r w:rsidRPr="00F326F2">
        <w:rPr>
          <w:rFonts w:ascii="Arial" w:hAnsi="Arial" w:cs="Arial"/>
        </w:rPr>
        <w:tab/>
        <w:t xml:space="preserve">W przypadku zgłoszenia przez Podwykonawcę RB roszczeń wobec Zamawiającego z tytułu braku zapłaty przez Wykonawcę wynagrodzenia, Zamawiający zastrzega sobie prawo do dokonania bezpośredniej zapłaty na rzecz Podwykonawcy RB oraz do potrącenia wszelkich kwot należnych Wykonawcy (w tym </w:t>
      </w:r>
      <w:r w:rsidR="00ED4A16">
        <w:rPr>
          <w:rFonts w:ascii="Arial" w:hAnsi="Arial" w:cs="Arial"/>
        </w:rPr>
        <w:t>W</w:t>
      </w:r>
      <w:r w:rsidRPr="00F326F2">
        <w:rPr>
          <w:rFonts w:ascii="Arial" w:hAnsi="Arial" w:cs="Arial"/>
        </w:rPr>
        <w:t xml:space="preserve">ynagrodzenia) z należnościami wynikającymi z zapłaty dokonanej przez niego na rzecz Podwykonawcy RB z tytułu należnych Podwykonawcy RB od Wykonawcy kwot. </w:t>
      </w:r>
    </w:p>
    <w:p w14:paraId="0A0CFA9C"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13.</w:t>
      </w:r>
      <w:r w:rsidRPr="00F326F2">
        <w:rPr>
          <w:rFonts w:ascii="Arial" w:hAnsi="Arial" w:cs="Arial"/>
        </w:rPr>
        <w:tab/>
        <w:t>Przed dokonaniem bezpośredniej zapłaty Zamawiający umożliwi Wykonawcy zgłoszenie pisemnych uwag dotyczących zasadności bezpośredniej zapłaty wynagrodzenia Podwykonawcy RB. Termin zgłaszania uwag będzie nie krótszy niż 7 dni od dnia powiadomienia o takiej możliwości.</w:t>
      </w:r>
    </w:p>
    <w:p w14:paraId="2EF6F4E9"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14.</w:t>
      </w:r>
      <w:r w:rsidRPr="00F326F2">
        <w:rPr>
          <w:rFonts w:ascii="Arial" w:hAnsi="Arial" w:cs="Arial"/>
        </w:rPr>
        <w:tab/>
        <w:t>W przypadku zgłoszenia uwag, o których mowa w ust. 13 Zamawiający może:</w:t>
      </w:r>
    </w:p>
    <w:p w14:paraId="531E5800" w14:textId="77777777" w:rsidR="00291A0A" w:rsidRPr="00F326F2" w:rsidRDefault="00291A0A" w:rsidP="00291A0A">
      <w:pPr>
        <w:spacing w:after="120" w:line="23" w:lineRule="atLeast"/>
        <w:ind w:left="851" w:hanging="425"/>
        <w:jc w:val="both"/>
        <w:rPr>
          <w:rFonts w:ascii="Arial" w:hAnsi="Arial" w:cs="Arial"/>
        </w:rPr>
      </w:pPr>
      <w:r w:rsidRPr="00F326F2">
        <w:rPr>
          <w:rFonts w:ascii="Arial" w:hAnsi="Arial" w:cs="Arial"/>
        </w:rPr>
        <w:t>a)</w:t>
      </w:r>
      <w:r w:rsidRPr="00F326F2">
        <w:rPr>
          <w:rFonts w:ascii="Arial" w:hAnsi="Arial" w:cs="Arial"/>
        </w:rPr>
        <w:tab/>
        <w:t>nie dokonać bezpośredniej zapłaty wynagrodzenia Podwykonawcy RB, jeżeli Wykonawca wykaże niezasadność takiej zapłaty,</w:t>
      </w:r>
    </w:p>
    <w:p w14:paraId="4E22CB2B" w14:textId="77777777" w:rsidR="00291A0A" w:rsidRPr="00F326F2" w:rsidRDefault="00291A0A" w:rsidP="00291A0A">
      <w:pPr>
        <w:spacing w:after="120" w:line="23" w:lineRule="atLeast"/>
        <w:ind w:left="851" w:hanging="425"/>
        <w:jc w:val="both"/>
        <w:rPr>
          <w:rFonts w:ascii="Arial" w:hAnsi="Arial" w:cs="Arial"/>
        </w:rPr>
      </w:pPr>
      <w:r w:rsidRPr="00F326F2">
        <w:rPr>
          <w:rFonts w:ascii="Arial" w:hAnsi="Arial" w:cs="Arial"/>
        </w:rPr>
        <w:lastRenderedPageBreak/>
        <w:t>albo</w:t>
      </w:r>
    </w:p>
    <w:p w14:paraId="27D9224A" w14:textId="77777777" w:rsidR="00291A0A" w:rsidRPr="00F326F2" w:rsidRDefault="00291A0A" w:rsidP="00291A0A">
      <w:pPr>
        <w:spacing w:after="120" w:line="23" w:lineRule="atLeast"/>
        <w:ind w:left="851" w:hanging="425"/>
        <w:jc w:val="both"/>
        <w:rPr>
          <w:rFonts w:ascii="Arial" w:hAnsi="Arial" w:cs="Arial"/>
        </w:rPr>
      </w:pPr>
      <w:r w:rsidRPr="00F326F2">
        <w:rPr>
          <w:rFonts w:ascii="Arial" w:hAnsi="Arial" w:cs="Arial"/>
        </w:rPr>
        <w:t>b)</w:t>
      </w:r>
      <w:r w:rsidRPr="00F326F2">
        <w:rPr>
          <w:rFonts w:ascii="Arial" w:hAnsi="Arial" w:cs="Arial"/>
        </w:rPr>
        <w:tab/>
        <w:t>złożyć do depozytu sądowego kwotę potrzebną na pokrycie wynagrodzenia Podwykonawcy RB w przypadku istnienia zasadniczej wątpliwości Zamawiającego co do wysokości należnej zapłaty lub podmiotu, któremu płatność się należy,</w:t>
      </w:r>
    </w:p>
    <w:p w14:paraId="5005396A" w14:textId="77777777" w:rsidR="00291A0A" w:rsidRPr="00F326F2" w:rsidRDefault="00291A0A" w:rsidP="00291A0A">
      <w:pPr>
        <w:spacing w:after="120" w:line="23" w:lineRule="atLeast"/>
        <w:ind w:left="851" w:hanging="425"/>
        <w:jc w:val="both"/>
        <w:rPr>
          <w:rFonts w:ascii="Arial" w:hAnsi="Arial" w:cs="Arial"/>
        </w:rPr>
      </w:pPr>
      <w:r w:rsidRPr="00F326F2">
        <w:rPr>
          <w:rFonts w:ascii="Arial" w:hAnsi="Arial" w:cs="Arial"/>
        </w:rPr>
        <w:t>albo</w:t>
      </w:r>
    </w:p>
    <w:p w14:paraId="73786AC0" w14:textId="77777777" w:rsidR="00291A0A" w:rsidRPr="00F326F2" w:rsidRDefault="00291A0A" w:rsidP="00291A0A">
      <w:pPr>
        <w:spacing w:after="120" w:line="23" w:lineRule="atLeast"/>
        <w:ind w:left="851" w:hanging="425"/>
        <w:jc w:val="both"/>
        <w:rPr>
          <w:rFonts w:ascii="Arial" w:hAnsi="Arial" w:cs="Arial"/>
        </w:rPr>
      </w:pPr>
      <w:r w:rsidRPr="00F326F2">
        <w:rPr>
          <w:rFonts w:ascii="Arial" w:hAnsi="Arial" w:cs="Arial"/>
        </w:rPr>
        <w:t>c)</w:t>
      </w:r>
      <w:r w:rsidRPr="00F326F2">
        <w:rPr>
          <w:rFonts w:ascii="Arial" w:hAnsi="Arial" w:cs="Arial"/>
        </w:rPr>
        <w:tab/>
        <w:t>dokonać bezpośredniej zapłaty wynagrodzenia Podwykonawcy RB, jeżeli Podwykonawca RB wykaże zasadność takiej zapłaty.</w:t>
      </w:r>
    </w:p>
    <w:p w14:paraId="6DA44062"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15.</w:t>
      </w:r>
      <w:r w:rsidRPr="00F326F2">
        <w:rPr>
          <w:rFonts w:ascii="Arial" w:hAnsi="Arial" w:cs="Arial"/>
        </w:rPr>
        <w:tab/>
        <w:t>W przypadku dokonania bezpośredniej zapłaty Podwykonawcy RB, Zamawiający potrąca kwotę wypłaconego wynagrodzenia z wynagrodzenia należnego Wykonawcy.</w:t>
      </w:r>
    </w:p>
    <w:p w14:paraId="5146DA86"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16.</w:t>
      </w:r>
      <w:r w:rsidRPr="00F326F2">
        <w:rPr>
          <w:rFonts w:ascii="Arial" w:hAnsi="Arial" w:cs="Arial"/>
        </w:rPr>
        <w:tab/>
        <w:t>Konieczność wielokrotnego dokonywania bezpośredniej zapłaty Podwykonawcy RB, o których mowa w ust. 12, lub konieczność dokonania bezpośrednich zapłat na sumę większą niż 5% wartości Wynagrodzenia, stanowi podstawę do odstąpienia od Umowy przez Zamawiającego z winy Wykonawcy.</w:t>
      </w:r>
    </w:p>
    <w:p w14:paraId="263A2850" w14:textId="610F9D30"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17.</w:t>
      </w:r>
      <w:r w:rsidRPr="00F326F2">
        <w:rPr>
          <w:rFonts w:ascii="Arial" w:hAnsi="Arial" w:cs="Arial"/>
        </w:rPr>
        <w:tab/>
        <w:t xml:space="preserve">Wykonawca zobowiązany jest do dokonywania terminowej zapłaty Podwykonawcom RB, z którymi zawarł umowy o podwykonawstwo, pod rygorem wystąpienia o zapłatę kary umownej, o której mowa w § 11 ust. 1 pkt </w:t>
      </w:r>
      <w:r w:rsidR="00924A49">
        <w:rPr>
          <w:rFonts w:ascii="Arial" w:hAnsi="Arial" w:cs="Arial"/>
        </w:rPr>
        <w:t>k</w:t>
      </w:r>
      <w:r w:rsidRPr="00F326F2">
        <w:rPr>
          <w:rFonts w:ascii="Arial" w:hAnsi="Arial" w:cs="Arial"/>
        </w:rPr>
        <w:t>).</w:t>
      </w:r>
    </w:p>
    <w:p w14:paraId="2029528A"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18.</w:t>
      </w:r>
      <w:r w:rsidRPr="00F326F2">
        <w:rPr>
          <w:rFonts w:ascii="Arial" w:hAnsi="Arial" w:cs="Arial"/>
        </w:rPr>
        <w:tab/>
        <w:t>Powyższe zapisy stosuje się także w przypadku zawierania umów przez Podwykonawców RB z dalszymi podwykonawcami.</w:t>
      </w:r>
    </w:p>
    <w:p w14:paraId="6C504AED" w14:textId="77777777" w:rsidR="00291A0A" w:rsidRPr="00F326F2" w:rsidRDefault="00291A0A" w:rsidP="00291A0A">
      <w:pPr>
        <w:spacing w:after="120" w:line="23" w:lineRule="atLeast"/>
        <w:ind w:left="426" w:hanging="426"/>
        <w:jc w:val="both"/>
        <w:rPr>
          <w:rFonts w:ascii="Arial" w:hAnsi="Arial" w:cs="Arial"/>
        </w:rPr>
      </w:pPr>
    </w:p>
    <w:p w14:paraId="5F575B49" w14:textId="77777777" w:rsidR="00291A0A" w:rsidRPr="00597E81" w:rsidRDefault="00291A0A" w:rsidP="00291A0A">
      <w:pPr>
        <w:spacing w:after="120" w:line="23" w:lineRule="atLeast"/>
        <w:jc w:val="center"/>
        <w:rPr>
          <w:rFonts w:ascii="Arial" w:hAnsi="Arial" w:cs="Arial"/>
          <w:b/>
          <w:color w:val="auto"/>
        </w:rPr>
      </w:pPr>
      <w:r w:rsidRPr="00597E81">
        <w:rPr>
          <w:rFonts w:ascii="Arial" w:hAnsi="Arial" w:cs="Arial"/>
          <w:b/>
          <w:color w:val="auto"/>
        </w:rPr>
        <w:t xml:space="preserve">§ 13 </w:t>
      </w:r>
    </w:p>
    <w:p w14:paraId="39FEEA67" w14:textId="6998D909"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w:t>
      </w:r>
      <w:r w:rsidRPr="00F326F2">
        <w:rPr>
          <w:rFonts w:ascii="Arial" w:hAnsi="Arial" w:cs="Arial"/>
        </w:rPr>
        <w:tab/>
        <w:t>Zamawiający dopuszcza możliwość realizacji zakresu Przedmiotu Umowy niestanowiące</w:t>
      </w:r>
      <w:r w:rsidR="003D4D59">
        <w:rPr>
          <w:rFonts w:ascii="Arial" w:hAnsi="Arial" w:cs="Arial"/>
        </w:rPr>
        <w:t xml:space="preserve">go robót budowlanych, za pomocą </w:t>
      </w:r>
      <w:r w:rsidRPr="00F326F2">
        <w:rPr>
          <w:rFonts w:ascii="Arial" w:hAnsi="Arial" w:cs="Arial"/>
        </w:rPr>
        <w:t>podwykonawcy/podwykonawców.</w:t>
      </w:r>
    </w:p>
    <w:p w14:paraId="0373554D"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2.</w:t>
      </w:r>
      <w:r w:rsidRPr="00F326F2">
        <w:rPr>
          <w:rFonts w:ascii="Arial" w:hAnsi="Arial" w:cs="Arial"/>
        </w:rPr>
        <w:tab/>
        <w:t xml:space="preserve">W przypadku realizacji przez Wykonawcę Przedmiotu Umowy z udziałem Podwykonawców Wykonawcę obciążać będą obowiązki opisane w Umowie i w przepisach prawa. Przez umowę o podwykonawstwo należy rozumieć umowę w formie pisemnej o charakterze odpłatnym, której przedmiotem są usług lub prace stanowiące część zamówienia, z wyłączeniem robót budowlanych, zawartą między Wykonawcą, a innym podmiotem (Podwykonawcą). </w:t>
      </w:r>
    </w:p>
    <w:p w14:paraId="7A9C2351" w14:textId="77777777" w:rsidR="00291A0A" w:rsidRPr="00F326F2" w:rsidRDefault="00291A0A" w:rsidP="00E03C22">
      <w:pPr>
        <w:pStyle w:val="Akapitzlist"/>
        <w:numPr>
          <w:ilvl w:val="6"/>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W przypadku woli realizacji części usług lub prac niebędących robotami budowlanymi wchodzących w zakres Przedmiotu Umowy za pomocą Podwykonawcy, Wykonawca zobowiązany jest do zgłoszenia Zamawiającemu tego faktu przed rozpoczęciem realizacji umowy o podwykonawstwo.</w:t>
      </w:r>
    </w:p>
    <w:p w14:paraId="5303CB0B" w14:textId="4353709D" w:rsidR="00291A0A" w:rsidRPr="00F326F2" w:rsidRDefault="00291A0A" w:rsidP="00E03C22">
      <w:pPr>
        <w:pStyle w:val="Akapitzlist"/>
        <w:numPr>
          <w:ilvl w:val="6"/>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 xml:space="preserve">Zgłoszenie, o którym mowa w ust. 3, powinno być złożone w formie pisemnej i zawierać dokładne dane Podwykonawcy (firma, dane adresowe, nr NIP, REGON i numer KRS, jeżeli Podwykonawca figuruje w Krajowym Rejestrze Sądowym), szczegółowy przedmiot robót powierzonych Podwykonawcy, kompatybilny z zakresem Robót wskazanym w </w:t>
      </w:r>
      <w:r w:rsidR="00A74114">
        <w:rPr>
          <w:rFonts w:ascii="Arial" w:hAnsi="Arial" w:cs="Arial"/>
        </w:rPr>
        <w:t>SWZ</w:t>
      </w:r>
      <w:r w:rsidRPr="00F326F2">
        <w:rPr>
          <w:rFonts w:ascii="Arial" w:hAnsi="Arial" w:cs="Arial"/>
        </w:rPr>
        <w:t xml:space="preserve">, tj. zawierający pozycje tożsamo nazwane jak odpowiadające im Roboty w </w:t>
      </w:r>
      <w:r w:rsidR="00A74114">
        <w:rPr>
          <w:rFonts w:ascii="Arial" w:hAnsi="Arial" w:cs="Arial"/>
        </w:rPr>
        <w:t>SWZ</w:t>
      </w:r>
      <w:r w:rsidRPr="00F326F2">
        <w:rPr>
          <w:rFonts w:ascii="Arial" w:hAnsi="Arial" w:cs="Arial"/>
        </w:rPr>
        <w:t xml:space="preserve">, termin rozpoczęcia robót powierzonych Podwykonawcy, wysokość wynagrodzenia należnego Podwykonawcy, termin zapłaty wynagrodzenia należnego Podwykonawcy, a także sposób (formę) zabezpieczenia należności Podwykonawcy. </w:t>
      </w:r>
    </w:p>
    <w:p w14:paraId="53913F22" w14:textId="77777777" w:rsidR="00291A0A" w:rsidRPr="00F326F2" w:rsidRDefault="00291A0A" w:rsidP="00E03C22">
      <w:pPr>
        <w:pStyle w:val="Akapitzlist"/>
        <w:numPr>
          <w:ilvl w:val="6"/>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lastRenderedPageBreak/>
        <w:t>W przypadku, gdy zgłoszenie, o którym mowa w ust. 3 nie będzie zawierało informacji wskazanych w ust. 4, Zamawiający zastrzega możliwość złożenia sprzeciwu wobec wykonywania określonych robót przez Podwykonawcę.</w:t>
      </w:r>
    </w:p>
    <w:p w14:paraId="062FE8E7" w14:textId="77777777" w:rsidR="00291A0A" w:rsidRPr="00F326F2" w:rsidRDefault="00291A0A" w:rsidP="00E03C22">
      <w:pPr>
        <w:pStyle w:val="Akapitzlist"/>
        <w:numPr>
          <w:ilvl w:val="6"/>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Wykonawca oświadcza, że w umowach zawieranych z Podwykonawcami nie będzie stosował gwarancji finansowych (gwarancji należytego wykonania umowy) w formie potrąceń kwot wynikających z tej gwarancji z wynagrodzenia należnego Podwykonawcy.</w:t>
      </w:r>
    </w:p>
    <w:p w14:paraId="77068875" w14:textId="77777777" w:rsidR="00291A0A" w:rsidRPr="00F326F2" w:rsidRDefault="00291A0A" w:rsidP="00E03C22">
      <w:pPr>
        <w:pStyle w:val="Akapitzlist"/>
        <w:numPr>
          <w:ilvl w:val="6"/>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spacing w:after="120" w:line="23" w:lineRule="atLeast"/>
        <w:jc w:val="both"/>
        <w:textAlignment w:val="baseline"/>
        <w:rPr>
          <w:rFonts w:ascii="Arial" w:hAnsi="Arial" w:cs="Arial"/>
        </w:rPr>
      </w:pPr>
      <w:r w:rsidRPr="00F326F2">
        <w:rPr>
          <w:rFonts w:ascii="Arial" w:hAnsi="Arial" w:cs="Arial"/>
        </w:rPr>
        <w:t>Termin zapłaty wynagrodzenia Podwykonawcy przewidziany w umowie o podwykonawstwo nie może być dłuższy niż 30 dni od dnia doręczenia Wykonawcy faktury potwierdzającej wykonanie przez Podwykonawcę usług lub prac.</w:t>
      </w:r>
    </w:p>
    <w:p w14:paraId="50ADE697"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8.</w:t>
      </w:r>
      <w:r w:rsidRPr="00F326F2">
        <w:rPr>
          <w:rFonts w:ascii="Arial" w:hAnsi="Arial" w:cs="Arial"/>
        </w:rPr>
        <w:tab/>
        <w:t>Zmiana umowy z Podwykonawcą, z którym Wykonawca zawarł umowę o podwykonawstwo, wymaga dopełnienia obowiązków opisanych w ust. 3.</w:t>
      </w:r>
    </w:p>
    <w:p w14:paraId="3A7412E3"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9.</w:t>
      </w:r>
      <w:r w:rsidRPr="00F326F2">
        <w:rPr>
          <w:rFonts w:ascii="Arial" w:hAnsi="Arial" w:cs="Arial"/>
        </w:rPr>
        <w:tab/>
        <w:t>Wykonawca na żądanie Zamawiającego udzieli mu wszelkich informacji dotyczących Podwykonawcy.</w:t>
      </w:r>
    </w:p>
    <w:p w14:paraId="120554C0"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10.</w:t>
      </w:r>
      <w:r w:rsidRPr="00F326F2">
        <w:rPr>
          <w:rFonts w:ascii="Arial" w:hAnsi="Arial" w:cs="Arial"/>
        </w:rPr>
        <w:tab/>
        <w:t>Wykonawca odpowiada za działania i zaniechania Podwykonawców jak za własne.</w:t>
      </w:r>
    </w:p>
    <w:p w14:paraId="71910BC2"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11.</w:t>
      </w:r>
      <w:r w:rsidRPr="00F326F2">
        <w:rPr>
          <w:rFonts w:ascii="Arial" w:hAnsi="Arial" w:cs="Arial"/>
        </w:rPr>
        <w:tab/>
        <w:t xml:space="preserve">Wykonawca zobowiązuje się przedstawić Zamawiającemu podpisane przez Podwykonawców oświadczenia o opłaceniu przez Wykonawcę wszystkich wymagalnych zobowiązań na dzień wystawienia faktury VAT przez Wykonawcę Zamawiającemu oraz oświadczenia Wykonawcy, że wszyscy Podwykonawcy otrzymali od Wykonawcy kwoty należne na dzień wystawienia faktury VAT przez Wykonawcę Zamawiającemu (według wzorów Zamawiającego). Do oświadczeń należy dołączyć potwierdzenie wpływu wszystkich należności Wykonawcy na konto bankowe Podwykonawcy w formie wyciągu bankowego. W opisie przelewu powinien być zamieszczony numer umowy między Wykonawcą a Podwykonawcą oraz numer faktury wystawionej Wykonawcy przez Podwykonawcę. Wykonawca jest zobowiązany także do dostarczenia kompletu poprawnie wypełnionych oświadczeń wraz z potwierdzeniem zapłaty w formie wyciągu bankowego w terminie najpóźniej 7 dni przed upływem umownego terminu płatności. Każdy dzień opóźnienia w przedłożeniu oświadczenia będzie skutkował odpowiednim wydłużeniem umownego terminu zapłaty za fakturę, co nie będzie wiązało się z prawem Wykonawcy do naliczania odsetek ustawowych. </w:t>
      </w:r>
    </w:p>
    <w:p w14:paraId="647D12A7"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12.</w:t>
      </w:r>
      <w:r w:rsidRPr="00F326F2">
        <w:rPr>
          <w:rFonts w:ascii="Arial" w:hAnsi="Arial" w:cs="Arial"/>
        </w:rPr>
        <w:tab/>
        <w:t>Zamawiający uprawniony jest do dokonania bezpośredniej zapłaty wymagalnego wynagrodzenia przysługującego Podwykonawcy który zawarł przedłożoną Zamawiającemu umowę o podwykonawstwo, w przypadku uchylenia się od obowiązku zapłaty przez Wykonawcę.</w:t>
      </w:r>
    </w:p>
    <w:p w14:paraId="2D417034"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13.</w:t>
      </w:r>
      <w:r w:rsidRPr="00F326F2">
        <w:rPr>
          <w:rFonts w:ascii="Arial" w:hAnsi="Arial" w:cs="Arial"/>
        </w:rPr>
        <w:tab/>
        <w:t>Wynagrodzenie, o którym mowa w ust. 12, dotyczy wyłącznie należności powstałych po przedłożeniu Zamawiającemu poświadczonej za zgodność z oryginałem kopii umowy o podwykonawstwo.</w:t>
      </w:r>
    </w:p>
    <w:p w14:paraId="427A4512"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14.</w:t>
      </w:r>
      <w:r w:rsidRPr="00F326F2">
        <w:rPr>
          <w:rFonts w:ascii="Arial" w:hAnsi="Arial" w:cs="Arial"/>
        </w:rPr>
        <w:tab/>
        <w:t>Bezpośrednia zapłata obejmuje wyłącznie należne wynagrodzenie, bez odsetek, należnych Podwykonawcy.</w:t>
      </w:r>
    </w:p>
    <w:p w14:paraId="67B896A2"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15.</w:t>
      </w:r>
      <w:r w:rsidRPr="00F326F2">
        <w:rPr>
          <w:rFonts w:ascii="Arial" w:hAnsi="Arial" w:cs="Arial"/>
        </w:rPr>
        <w:tab/>
        <w:t>Przed dokonaniem bezpośredniej zapłaty Zamawiający umożliwi Wykonawcy zgłoszenie pisemnych uwag dotyczących zasadności bezpośredniej zapłaty wynagrodzenia Podwykonawcy. Termin zgłaszania uwag będzie nie krótszy niż 7 dni od dnia powiadomienia o takiej możliwości.</w:t>
      </w:r>
    </w:p>
    <w:p w14:paraId="2F77AF8D"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lastRenderedPageBreak/>
        <w:t>16.</w:t>
      </w:r>
      <w:r w:rsidRPr="00F326F2">
        <w:rPr>
          <w:rFonts w:ascii="Arial" w:hAnsi="Arial" w:cs="Arial"/>
        </w:rPr>
        <w:tab/>
        <w:t>W przypadku zgłoszenia uwag, o których mowa w ust. 15 Zamawiający może:</w:t>
      </w:r>
    </w:p>
    <w:p w14:paraId="1D9680E0" w14:textId="77777777" w:rsidR="00291A0A" w:rsidRPr="00F326F2" w:rsidRDefault="00291A0A" w:rsidP="00291A0A">
      <w:pPr>
        <w:spacing w:after="120" w:line="23" w:lineRule="atLeast"/>
        <w:ind w:left="851" w:hanging="426"/>
        <w:jc w:val="both"/>
        <w:rPr>
          <w:rFonts w:ascii="Arial" w:hAnsi="Arial" w:cs="Arial"/>
        </w:rPr>
      </w:pPr>
      <w:r w:rsidRPr="00F326F2">
        <w:rPr>
          <w:rFonts w:ascii="Arial" w:hAnsi="Arial" w:cs="Arial"/>
        </w:rPr>
        <w:t>a)</w:t>
      </w:r>
      <w:r w:rsidRPr="00F326F2">
        <w:rPr>
          <w:rFonts w:ascii="Arial" w:hAnsi="Arial" w:cs="Arial"/>
        </w:rPr>
        <w:tab/>
        <w:t>nie dokonać bezpośredniej zapłaty wynagrodzenia podwykonawcy, jeżeli Wykonawca wykaże niezasadność takiej zapłaty,</w:t>
      </w:r>
    </w:p>
    <w:p w14:paraId="31DAE43F" w14:textId="77777777" w:rsidR="00291A0A" w:rsidRPr="00F326F2" w:rsidRDefault="00291A0A" w:rsidP="00291A0A">
      <w:pPr>
        <w:spacing w:after="120" w:line="23" w:lineRule="atLeast"/>
        <w:ind w:left="851" w:hanging="426"/>
        <w:jc w:val="both"/>
        <w:rPr>
          <w:rFonts w:ascii="Arial" w:hAnsi="Arial" w:cs="Arial"/>
        </w:rPr>
      </w:pPr>
      <w:r w:rsidRPr="00F326F2">
        <w:rPr>
          <w:rFonts w:ascii="Arial" w:hAnsi="Arial" w:cs="Arial"/>
        </w:rPr>
        <w:t>albo</w:t>
      </w:r>
    </w:p>
    <w:p w14:paraId="35731AAE" w14:textId="77777777" w:rsidR="00291A0A" w:rsidRPr="00F326F2" w:rsidRDefault="00291A0A" w:rsidP="00291A0A">
      <w:pPr>
        <w:spacing w:after="120" w:line="23" w:lineRule="atLeast"/>
        <w:ind w:left="851" w:hanging="426"/>
        <w:jc w:val="both"/>
        <w:rPr>
          <w:rFonts w:ascii="Arial" w:hAnsi="Arial" w:cs="Arial"/>
        </w:rPr>
      </w:pPr>
      <w:r w:rsidRPr="00F326F2">
        <w:rPr>
          <w:rFonts w:ascii="Arial" w:hAnsi="Arial" w:cs="Arial"/>
        </w:rPr>
        <w:t>b)</w:t>
      </w:r>
      <w:r w:rsidRPr="00F326F2">
        <w:rPr>
          <w:rFonts w:ascii="Arial" w:hAnsi="Arial" w:cs="Arial"/>
        </w:rPr>
        <w:tab/>
        <w:t>złożyć do depozytu sądowego kwotę potrzebną na pokrycie wynagrodzenia Podwykonawcy w przypadku istnienia zasadniczej wątpliwości zamawiającego co do wysokości należnej zapłaty lub podmiotu, któremu płatność się należy,</w:t>
      </w:r>
    </w:p>
    <w:p w14:paraId="1BD35E3A" w14:textId="77777777" w:rsidR="00291A0A" w:rsidRPr="00F326F2" w:rsidRDefault="00291A0A" w:rsidP="00291A0A">
      <w:pPr>
        <w:spacing w:after="120" w:line="23" w:lineRule="atLeast"/>
        <w:ind w:left="851" w:hanging="426"/>
        <w:jc w:val="both"/>
        <w:rPr>
          <w:rFonts w:ascii="Arial" w:hAnsi="Arial" w:cs="Arial"/>
        </w:rPr>
      </w:pPr>
      <w:r w:rsidRPr="00F326F2">
        <w:rPr>
          <w:rFonts w:ascii="Arial" w:hAnsi="Arial" w:cs="Arial"/>
        </w:rPr>
        <w:t>albo</w:t>
      </w:r>
    </w:p>
    <w:p w14:paraId="16D2A8D2" w14:textId="77777777" w:rsidR="00291A0A" w:rsidRPr="00F326F2" w:rsidRDefault="00291A0A" w:rsidP="00291A0A">
      <w:pPr>
        <w:spacing w:after="120" w:line="23" w:lineRule="atLeast"/>
        <w:ind w:left="851" w:hanging="426"/>
        <w:jc w:val="both"/>
        <w:rPr>
          <w:rFonts w:ascii="Arial" w:hAnsi="Arial" w:cs="Arial"/>
        </w:rPr>
      </w:pPr>
      <w:r w:rsidRPr="00F326F2">
        <w:rPr>
          <w:rFonts w:ascii="Arial" w:hAnsi="Arial" w:cs="Arial"/>
        </w:rPr>
        <w:t>c)</w:t>
      </w:r>
      <w:r w:rsidRPr="00F326F2">
        <w:rPr>
          <w:rFonts w:ascii="Arial" w:hAnsi="Arial" w:cs="Arial"/>
        </w:rPr>
        <w:tab/>
        <w:t>dokonać bezpośredniej zapłaty wynagrodzenia Podwykonawcy, jeżeli Podwykonawca wykaże zasadność takiej zapłaty.</w:t>
      </w:r>
    </w:p>
    <w:p w14:paraId="2AA33A49"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17.</w:t>
      </w:r>
      <w:r w:rsidRPr="00F326F2">
        <w:rPr>
          <w:rFonts w:ascii="Arial" w:hAnsi="Arial" w:cs="Arial"/>
        </w:rPr>
        <w:tab/>
        <w:t>W przypadku dokonania bezpośredniej zapłaty Podwykonawcy, Zamawiający potrąca kwotę wypłaconego wynagrodzenia z wynagrodzenia należnego Wykonawcy.</w:t>
      </w:r>
    </w:p>
    <w:p w14:paraId="52FFCC9F"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18.</w:t>
      </w:r>
      <w:r w:rsidRPr="00F326F2">
        <w:rPr>
          <w:rFonts w:ascii="Arial" w:hAnsi="Arial" w:cs="Arial"/>
        </w:rPr>
        <w:tab/>
        <w:t>Konieczność wielokrotnego dokonywania bezpośredniej zapłaty Podwykonawcy, o których mowa w ust. 12, lub konieczność dokonania bezpośrednich zapłat na sumę większą niż 5% wartości Wynagrodzenia, stanowi podstawę do odstąpienia od Umowy przez Zamawiającego z winy Wykonawcy.</w:t>
      </w:r>
    </w:p>
    <w:p w14:paraId="3A59E241" w14:textId="2F0E3459"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19.</w:t>
      </w:r>
      <w:r w:rsidRPr="00F326F2">
        <w:rPr>
          <w:rFonts w:ascii="Arial" w:hAnsi="Arial" w:cs="Arial"/>
        </w:rPr>
        <w:tab/>
        <w:t xml:space="preserve">Wykonawca zobowiązany jest do dokonywania terminowej zapłaty Podwykonawcom, z którymi zawarł umowy o podwykonawstwo, pod rygorem wystąpienia o zapłatę kary umownej, o której mowa w § 11 ust. 1 pkt </w:t>
      </w:r>
      <w:r w:rsidR="00924A49">
        <w:rPr>
          <w:rFonts w:ascii="Arial" w:hAnsi="Arial" w:cs="Arial"/>
        </w:rPr>
        <w:t>k</w:t>
      </w:r>
      <w:r w:rsidRPr="00F326F2">
        <w:rPr>
          <w:rFonts w:ascii="Arial" w:hAnsi="Arial" w:cs="Arial"/>
        </w:rPr>
        <w:t>).</w:t>
      </w:r>
    </w:p>
    <w:p w14:paraId="2549A012" w14:textId="77777777" w:rsidR="00291A0A" w:rsidRPr="00F326F2" w:rsidRDefault="00291A0A" w:rsidP="00291A0A">
      <w:pPr>
        <w:spacing w:after="120" w:line="23" w:lineRule="atLeast"/>
        <w:ind w:left="426" w:hanging="426"/>
        <w:jc w:val="both"/>
        <w:rPr>
          <w:rFonts w:ascii="Arial" w:hAnsi="Arial" w:cs="Arial"/>
        </w:rPr>
      </w:pPr>
      <w:r w:rsidRPr="00F326F2">
        <w:rPr>
          <w:rFonts w:ascii="Arial" w:hAnsi="Arial" w:cs="Arial"/>
        </w:rPr>
        <w:t>20.</w:t>
      </w:r>
      <w:r w:rsidRPr="00F326F2">
        <w:rPr>
          <w:rFonts w:ascii="Arial" w:hAnsi="Arial" w:cs="Arial"/>
        </w:rPr>
        <w:tab/>
        <w:t>Powyższe zapisy stosuje się także w przypadku zawierania umów przez Podwykonawców z dalszymi podwykonawcami.</w:t>
      </w:r>
    </w:p>
    <w:p w14:paraId="2DA61A7B" w14:textId="77777777" w:rsidR="00291A0A" w:rsidRPr="00F326F2" w:rsidRDefault="00291A0A">
      <w:pPr>
        <w:spacing w:after="120" w:line="23" w:lineRule="atLeast"/>
        <w:jc w:val="center"/>
        <w:rPr>
          <w:rFonts w:ascii="Arial" w:eastAsia="Calibri Light" w:hAnsi="Arial" w:cs="Arial"/>
          <w:b/>
          <w:bCs/>
        </w:rPr>
      </w:pPr>
    </w:p>
    <w:p w14:paraId="0672DF38" w14:textId="27CB2D0D" w:rsidR="007F6F18" w:rsidRPr="00F326F2" w:rsidRDefault="00291A0A" w:rsidP="003D4D59">
      <w:pPr>
        <w:spacing w:after="120" w:line="23" w:lineRule="atLeast"/>
        <w:jc w:val="center"/>
        <w:rPr>
          <w:rFonts w:ascii="Arial" w:eastAsia="Calibri Light" w:hAnsi="Arial" w:cs="Arial"/>
        </w:rPr>
      </w:pPr>
      <w:r w:rsidRPr="00F326F2">
        <w:rPr>
          <w:rFonts w:ascii="Arial" w:eastAsia="Calibri Light" w:hAnsi="Arial" w:cs="Arial"/>
          <w:b/>
          <w:bCs/>
        </w:rPr>
        <w:t>§14</w:t>
      </w:r>
    </w:p>
    <w:p w14:paraId="7FEA254E" w14:textId="77777777" w:rsidR="007F6F18" w:rsidRPr="00F326F2" w:rsidRDefault="00A93663" w:rsidP="00E03C22">
      <w:pPr>
        <w:numPr>
          <w:ilvl w:val="0"/>
          <w:numId w:val="44"/>
        </w:numPr>
        <w:spacing w:after="120"/>
        <w:jc w:val="both"/>
        <w:rPr>
          <w:rFonts w:ascii="Arial" w:eastAsia="Calibri Light" w:hAnsi="Arial" w:cs="Arial"/>
        </w:rPr>
      </w:pPr>
      <w:r w:rsidRPr="00F326F2">
        <w:rPr>
          <w:rFonts w:ascii="Arial" w:eastAsia="Calibri Light" w:hAnsi="Arial" w:cs="Arial"/>
        </w:rPr>
        <w:t xml:space="preserve">Strony zobowiązują się do zachowania poufności wszelkich informacji uzyskanych w związku lub przy okazji wykonywania Umowy,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re stanowią lub mogą stanowić technologiczną, organizacyjną lub finansową tajemnicę drugiej Strony i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rPr>
        <w:t>rych</w:t>
      </w:r>
      <w:proofErr w:type="spellEnd"/>
      <w:r w:rsidRPr="00F326F2">
        <w:rPr>
          <w:rFonts w:ascii="Arial" w:eastAsia="Calibri Light" w:hAnsi="Arial" w:cs="Arial"/>
        </w:rPr>
        <w:t xml:space="preserve"> ujawnienie mogłoby narazić </w:t>
      </w:r>
      <w:proofErr w:type="spellStart"/>
      <w:r w:rsidRPr="00F326F2">
        <w:rPr>
          <w:rFonts w:ascii="Arial" w:eastAsia="Calibri Light" w:hAnsi="Arial" w:cs="Arial"/>
          <w:lang w:val="de-DE"/>
        </w:rPr>
        <w:t>Stron</w:t>
      </w:r>
      <w:proofErr w:type="spellEnd"/>
      <w:r w:rsidRPr="00F326F2">
        <w:rPr>
          <w:rFonts w:ascii="Arial" w:eastAsia="Calibri Light" w:hAnsi="Arial" w:cs="Arial"/>
        </w:rPr>
        <w:t>ę na szkodę (zwane dalej: Informacjami Poufnymi).</w:t>
      </w:r>
    </w:p>
    <w:p w14:paraId="54A629DB" w14:textId="77777777" w:rsidR="007F6F18" w:rsidRPr="00F326F2" w:rsidRDefault="00A93663" w:rsidP="00E03C22">
      <w:pPr>
        <w:numPr>
          <w:ilvl w:val="0"/>
          <w:numId w:val="44"/>
        </w:numPr>
        <w:spacing w:after="120"/>
        <w:jc w:val="both"/>
        <w:rPr>
          <w:rFonts w:ascii="Arial" w:eastAsia="Calibri Light" w:hAnsi="Arial" w:cs="Arial"/>
        </w:rPr>
      </w:pPr>
      <w:r w:rsidRPr="00F326F2">
        <w:rPr>
          <w:rFonts w:ascii="Arial" w:eastAsia="Calibri Light" w:hAnsi="Arial" w:cs="Arial"/>
        </w:rPr>
        <w:t xml:space="preserve">Informacje Poufne obejmują w </w:t>
      </w:r>
      <w:proofErr w:type="spellStart"/>
      <w:r w:rsidRPr="00F326F2">
        <w:rPr>
          <w:rFonts w:ascii="Arial" w:eastAsia="Calibri Light" w:hAnsi="Arial" w:cs="Arial"/>
        </w:rPr>
        <w:t>szczeg</w:t>
      </w:r>
      <w:proofErr w:type="spellEnd"/>
      <w:r w:rsidRPr="00F326F2">
        <w:rPr>
          <w:rFonts w:ascii="Arial" w:eastAsia="Calibri Light" w:hAnsi="Arial" w:cs="Arial"/>
          <w:lang w:val="es-ES_tradnl"/>
        </w:rPr>
        <w:t>ó</w:t>
      </w:r>
      <w:proofErr w:type="spellStart"/>
      <w:r w:rsidRPr="00F326F2">
        <w:rPr>
          <w:rFonts w:ascii="Arial" w:eastAsia="Calibri Light" w:hAnsi="Arial" w:cs="Arial"/>
        </w:rPr>
        <w:t>lnoś</w:t>
      </w:r>
      <w:proofErr w:type="spellEnd"/>
      <w:r w:rsidRPr="00F326F2">
        <w:rPr>
          <w:rFonts w:ascii="Arial" w:eastAsia="Calibri Light" w:hAnsi="Arial" w:cs="Arial"/>
          <w:lang w:val="it-IT"/>
        </w:rPr>
        <w:t>ci:</w:t>
      </w:r>
    </w:p>
    <w:p w14:paraId="05A08E9A" w14:textId="77777777" w:rsidR="007F6F18" w:rsidRPr="00F326F2" w:rsidRDefault="00A93663" w:rsidP="00E03C22">
      <w:pPr>
        <w:numPr>
          <w:ilvl w:val="1"/>
          <w:numId w:val="44"/>
        </w:numPr>
        <w:spacing w:after="120"/>
        <w:ind w:left="1418"/>
        <w:jc w:val="both"/>
        <w:rPr>
          <w:rFonts w:ascii="Arial" w:eastAsia="Calibri Light" w:hAnsi="Arial" w:cs="Arial"/>
        </w:rPr>
      </w:pPr>
      <w:r w:rsidRPr="00F326F2">
        <w:rPr>
          <w:rFonts w:ascii="Arial" w:eastAsia="Calibri Light" w:hAnsi="Arial" w:cs="Arial"/>
        </w:rPr>
        <w:t>wszelkie dane technologiczne, finansowe, handlowe, tajemnice handlowe, projekty, biznes plany lub inne informacje dotyczące Strony lub jej klient</w:t>
      </w:r>
      <w:r w:rsidRPr="00F326F2">
        <w:rPr>
          <w:rFonts w:ascii="Arial" w:eastAsia="Calibri Light" w:hAnsi="Arial" w:cs="Arial"/>
          <w:lang w:val="es-ES_tradnl"/>
        </w:rPr>
        <w:t>ó</w:t>
      </w:r>
      <w:r w:rsidRPr="00F326F2">
        <w:rPr>
          <w:rFonts w:ascii="Arial" w:eastAsia="Calibri Light" w:hAnsi="Arial" w:cs="Arial"/>
        </w:rPr>
        <w:t>w lub kontrahent</w:t>
      </w:r>
      <w:r w:rsidRPr="00F326F2">
        <w:rPr>
          <w:rFonts w:ascii="Arial" w:eastAsia="Calibri Light" w:hAnsi="Arial" w:cs="Arial"/>
          <w:lang w:val="es-ES_tradnl"/>
        </w:rPr>
        <w:t>ó</w:t>
      </w:r>
      <w:r w:rsidRPr="00F326F2">
        <w:rPr>
          <w:rFonts w:ascii="Arial" w:eastAsia="Calibri Light" w:hAnsi="Arial" w:cs="Arial"/>
        </w:rPr>
        <w:t>w;</w:t>
      </w:r>
    </w:p>
    <w:p w14:paraId="7B8B6DD4" w14:textId="77777777" w:rsidR="007F6F18" w:rsidRPr="00F326F2" w:rsidRDefault="00A93663" w:rsidP="00E03C22">
      <w:pPr>
        <w:numPr>
          <w:ilvl w:val="1"/>
          <w:numId w:val="44"/>
        </w:numPr>
        <w:spacing w:after="120"/>
        <w:ind w:left="1418"/>
        <w:jc w:val="both"/>
        <w:rPr>
          <w:rFonts w:ascii="Arial" w:eastAsia="Calibri Light" w:hAnsi="Arial" w:cs="Arial"/>
        </w:rPr>
      </w:pPr>
      <w:r w:rsidRPr="00F326F2">
        <w:rPr>
          <w:rFonts w:ascii="Arial" w:eastAsia="Calibri Light" w:hAnsi="Arial" w:cs="Arial"/>
        </w:rPr>
        <w:t>informacje dotyczące usług, polityki cenowej, wynagrodzeń pracownik</w:t>
      </w:r>
      <w:r w:rsidRPr="00F326F2">
        <w:rPr>
          <w:rFonts w:ascii="Arial" w:eastAsia="Calibri Light" w:hAnsi="Arial" w:cs="Arial"/>
          <w:lang w:val="es-ES_tradnl"/>
        </w:rPr>
        <w:t>ó</w:t>
      </w:r>
      <w:r w:rsidRPr="00F326F2">
        <w:rPr>
          <w:rFonts w:ascii="Arial" w:eastAsia="Calibri Light" w:hAnsi="Arial" w:cs="Arial"/>
        </w:rPr>
        <w:t xml:space="preserve">w, sprzedaży,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re Wykonawca otrzymał w okresie obowiązywania Umowy lub 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rPr>
        <w:t>rych</w:t>
      </w:r>
      <w:proofErr w:type="spellEnd"/>
      <w:r w:rsidRPr="00F326F2">
        <w:rPr>
          <w:rFonts w:ascii="Arial" w:eastAsia="Calibri Light" w:hAnsi="Arial" w:cs="Arial"/>
        </w:rPr>
        <w:t xml:space="preserve"> dowiedział się, czy też do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rPr>
        <w:t>rych</w:t>
      </w:r>
      <w:proofErr w:type="spellEnd"/>
      <w:r w:rsidRPr="00F326F2">
        <w:rPr>
          <w:rFonts w:ascii="Arial" w:eastAsia="Calibri Light" w:hAnsi="Arial" w:cs="Arial"/>
        </w:rPr>
        <w:t xml:space="preserve"> miał dostęp przy wykonywaniu Umowy, względnie dowie się, czy też będzie miał dostęp w związku z prowadzącymi negocjacjami w przedmiocie wykonania Umowy;</w:t>
      </w:r>
    </w:p>
    <w:p w14:paraId="2F014D96" w14:textId="39ED7EE3" w:rsidR="007F6F18" w:rsidRPr="00F326F2" w:rsidRDefault="00A93663" w:rsidP="00E03C22">
      <w:pPr>
        <w:numPr>
          <w:ilvl w:val="1"/>
          <w:numId w:val="44"/>
        </w:numPr>
        <w:spacing w:after="120"/>
        <w:ind w:left="1418"/>
        <w:jc w:val="both"/>
        <w:rPr>
          <w:rFonts w:ascii="Arial" w:eastAsia="Calibri Light" w:hAnsi="Arial" w:cs="Arial"/>
        </w:rPr>
      </w:pPr>
      <w:r w:rsidRPr="00F326F2">
        <w:rPr>
          <w:rFonts w:ascii="Arial" w:eastAsia="Calibri Light" w:hAnsi="Arial" w:cs="Arial"/>
        </w:rPr>
        <w:t>informacje stanowiące tajemnicę przedsiębiorstwa Strony w rozumieniu art. 11 ust. 2 ustawy z dnia 16 kwietnia 1993 r. o zwalczaniu nieuczciwej konkurencji (</w:t>
      </w:r>
      <w:proofErr w:type="spellStart"/>
      <w:r w:rsidRPr="00F326F2">
        <w:rPr>
          <w:rFonts w:ascii="Arial" w:eastAsia="Calibri Light" w:hAnsi="Arial" w:cs="Arial"/>
        </w:rPr>
        <w:t>t.j</w:t>
      </w:r>
      <w:proofErr w:type="spellEnd"/>
      <w:r w:rsidRPr="00F326F2">
        <w:rPr>
          <w:rFonts w:ascii="Arial" w:eastAsia="Calibri Light" w:hAnsi="Arial" w:cs="Arial"/>
        </w:rPr>
        <w:t xml:space="preserve">. Dz. U. z </w:t>
      </w:r>
      <w:r w:rsidR="0089307F" w:rsidRPr="00F326F2">
        <w:rPr>
          <w:rFonts w:ascii="Arial" w:eastAsia="Calibri Light" w:hAnsi="Arial" w:cs="Arial"/>
        </w:rPr>
        <w:t>20</w:t>
      </w:r>
      <w:r w:rsidR="0089307F">
        <w:rPr>
          <w:rFonts w:ascii="Arial" w:eastAsia="Calibri Light" w:hAnsi="Arial" w:cs="Arial"/>
        </w:rPr>
        <w:t>20</w:t>
      </w:r>
      <w:r w:rsidR="0089307F" w:rsidRPr="00F326F2">
        <w:rPr>
          <w:rFonts w:ascii="Arial" w:eastAsia="Calibri Light" w:hAnsi="Arial" w:cs="Arial"/>
        </w:rPr>
        <w:t xml:space="preserve"> </w:t>
      </w:r>
      <w:r w:rsidRPr="00F326F2">
        <w:rPr>
          <w:rFonts w:ascii="Arial" w:eastAsia="Calibri Light" w:hAnsi="Arial" w:cs="Arial"/>
        </w:rPr>
        <w:t xml:space="preserve">r. poz. </w:t>
      </w:r>
      <w:r w:rsidR="0089307F">
        <w:rPr>
          <w:rFonts w:ascii="Arial" w:eastAsia="Calibri Light" w:hAnsi="Arial" w:cs="Arial"/>
        </w:rPr>
        <w:t>1913</w:t>
      </w:r>
      <w:r w:rsidR="0089307F" w:rsidRPr="00F326F2">
        <w:rPr>
          <w:rFonts w:ascii="Arial" w:eastAsia="Calibri Light" w:hAnsi="Arial" w:cs="Arial"/>
        </w:rPr>
        <w:t xml:space="preserve"> </w:t>
      </w:r>
      <w:r w:rsidR="003D4D59">
        <w:rPr>
          <w:rFonts w:ascii="Arial" w:eastAsia="Calibri Light" w:hAnsi="Arial" w:cs="Arial"/>
        </w:rPr>
        <w:t>ze zm.);</w:t>
      </w:r>
    </w:p>
    <w:p w14:paraId="600A38CD" w14:textId="6485ADCE" w:rsidR="007F6F18" w:rsidRPr="00F326F2" w:rsidRDefault="00A93663" w:rsidP="00E03C22">
      <w:pPr>
        <w:numPr>
          <w:ilvl w:val="1"/>
          <w:numId w:val="44"/>
        </w:numPr>
        <w:spacing w:after="120"/>
        <w:ind w:left="1418"/>
        <w:jc w:val="both"/>
        <w:rPr>
          <w:rFonts w:ascii="Arial" w:eastAsia="Calibri Light" w:hAnsi="Arial" w:cs="Arial"/>
          <w:lang w:val="fr-FR"/>
        </w:rPr>
      </w:pPr>
      <w:r w:rsidRPr="00F326F2">
        <w:rPr>
          <w:rFonts w:ascii="Arial" w:eastAsia="Calibri Light" w:hAnsi="Arial" w:cs="Arial"/>
          <w:lang w:val="fr-FR"/>
        </w:rPr>
        <w:lastRenderedPageBreak/>
        <w:t xml:space="preserve">wszelkie informacje i dokumenty dotyczące Strony i jej praw własności intelektualnej w rozumieniu ustawy z dnia 4 lutego 1994 r. o prawie autorskim i prawach pokrewnych (t.j. Dz. U. z </w:t>
      </w:r>
      <w:r w:rsidR="00DF6F56" w:rsidRPr="00F326F2">
        <w:rPr>
          <w:rFonts w:ascii="Arial" w:eastAsia="Calibri Light" w:hAnsi="Arial" w:cs="Arial"/>
          <w:lang w:val="fr-FR"/>
        </w:rPr>
        <w:t>20</w:t>
      </w:r>
      <w:r w:rsidR="00DF6F56">
        <w:rPr>
          <w:rFonts w:ascii="Arial" w:eastAsia="Calibri Light" w:hAnsi="Arial" w:cs="Arial"/>
          <w:lang w:val="fr-FR"/>
        </w:rPr>
        <w:t>21</w:t>
      </w:r>
      <w:r w:rsidR="00DF6F56" w:rsidRPr="00F326F2">
        <w:rPr>
          <w:rFonts w:ascii="Arial" w:eastAsia="Calibri Light" w:hAnsi="Arial" w:cs="Arial"/>
          <w:lang w:val="fr-FR"/>
        </w:rPr>
        <w:t xml:space="preserve"> </w:t>
      </w:r>
      <w:r w:rsidRPr="00F326F2">
        <w:rPr>
          <w:rFonts w:ascii="Arial" w:eastAsia="Calibri Light" w:hAnsi="Arial" w:cs="Arial"/>
          <w:lang w:val="fr-FR"/>
        </w:rPr>
        <w:t xml:space="preserve">r. poz </w:t>
      </w:r>
      <w:r w:rsidR="00DF6F56">
        <w:rPr>
          <w:rFonts w:ascii="Arial" w:eastAsia="Calibri Light" w:hAnsi="Arial" w:cs="Arial"/>
          <w:lang w:val="fr-FR"/>
        </w:rPr>
        <w:t>1062</w:t>
      </w:r>
      <w:r w:rsidR="00DF6F56" w:rsidRPr="00F326F2">
        <w:rPr>
          <w:rFonts w:ascii="Arial" w:eastAsia="Calibri Light" w:hAnsi="Arial" w:cs="Arial"/>
          <w:lang w:val="fr-FR"/>
        </w:rPr>
        <w:t xml:space="preserve"> </w:t>
      </w:r>
      <w:r w:rsidRPr="00F326F2">
        <w:rPr>
          <w:rFonts w:ascii="Arial" w:eastAsia="Calibri Light" w:hAnsi="Arial" w:cs="Arial"/>
          <w:lang w:val="fr-FR"/>
        </w:rPr>
        <w:t>ze zm.).</w:t>
      </w:r>
    </w:p>
    <w:p w14:paraId="0331EAFD" w14:textId="77777777" w:rsidR="007F6F18" w:rsidRPr="00F326F2" w:rsidRDefault="00A93663" w:rsidP="00E03C22">
      <w:pPr>
        <w:numPr>
          <w:ilvl w:val="0"/>
          <w:numId w:val="44"/>
        </w:numPr>
        <w:spacing w:after="120"/>
        <w:jc w:val="both"/>
        <w:rPr>
          <w:rFonts w:ascii="Arial" w:eastAsia="Calibri Light" w:hAnsi="Arial" w:cs="Arial"/>
        </w:rPr>
      </w:pPr>
      <w:r w:rsidRPr="00F326F2">
        <w:rPr>
          <w:rFonts w:ascii="Arial" w:eastAsia="Calibri Light" w:hAnsi="Arial" w:cs="Arial"/>
        </w:rPr>
        <w:t>Strony ustalają, że Informacje Poufne obejmują informacje wskazane w ust. 2. niezależnie od formy ich przekazania.</w:t>
      </w:r>
    </w:p>
    <w:p w14:paraId="2D10AF92" w14:textId="77777777" w:rsidR="007F6F18" w:rsidRPr="00F326F2" w:rsidRDefault="00A93663" w:rsidP="00E03C22">
      <w:pPr>
        <w:numPr>
          <w:ilvl w:val="0"/>
          <w:numId w:val="44"/>
        </w:numPr>
        <w:spacing w:after="120"/>
        <w:jc w:val="both"/>
        <w:rPr>
          <w:rFonts w:ascii="Arial" w:eastAsia="Calibri Light" w:hAnsi="Arial" w:cs="Arial"/>
        </w:rPr>
      </w:pPr>
      <w:r w:rsidRPr="00F326F2">
        <w:rPr>
          <w:rFonts w:ascii="Arial" w:eastAsia="Calibri Light" w:hAnsi="Arial" w:cs="Arial"/>
        </w:rPr>
        <w:t>Strony zobowiązują się wykorzystywać Informacje Poufne tylko i wyłącznie w celu wykonywania Umowy.</w:t>
      </w:r>
    </w:p>
    <w:p w14:paraId="742C4EB4" w14:textId="77777777" w:rsidR="007F6F18" w:rsidRPr="00F326F2" w:rsidRDefault="00A93663" w:rsidP="00E03C22">
      <w:pPr>
        <w:numPr>
          <w:ilvl w:val="0"/>
          <w:numId w:val="44"/>
        </w:numPr>
        <w:spacing w:after="120"/>
        <w:jc w:val="both"/>
        <w:rPr>
          <w:rFonts w:ascii="Arial" w:eastAsia="Calibri Light" w:hAnsi="Arial" w:cs="Arial"/>
        </w:rPr>
      </w:pPr>
      <w:r w:rsidRPr="00F326F2">
        <w:rPr>
          <w:rFonts w:ascii="Arial" w:eastAsia="Calibri Light" w:hAnsi="Arial" w:cs="Arial"/>
        </w:rPr>
        <w:t xml:space="preserve">Strona powstrzyma się od kopiowania i powielania w inny </w:t>
      </w:r>
      <w:proofErr w:type="spellStart"/>
      <w:r w:rsidRPr="00F326F2">
        <w:rPr>
          <w:rFonts w:ascii="Arial" w:eastAsia="Calibri Light" w:hAnsi="Arial" w:cs="Arial"/>
        </w:rPr>
        <w:t>spos</w:t>
      </w:r>
      <w:proofErr w:type="spellEnd"/>
      <w:r w:rsidRPr="00F326F2">
        <w:rPr>
          <w:rFonts w:ascii="Arial" w:eastAsia="Calibri Light" w:hAnsi="Arial" w:cs="Arial"/>
          <w:lang w:val="es-ES_tradnl"/>
        </w:rPr>
        <w:t>ó</w:t>
      </w:r>
      <w:r w:rsidRPr="00F326F2">
        <w:rPr>
          <w:rFonts w:ascii="Arial" w:eastAsia="Calibri Light" w:hAnsi="Arial" w:cs="Arial"/>
        </w:rPr>
        <w:t xml:space="preserve">b dostarczonych przez drugą </w:t>
      </w:r>
      <w:proofErr w:type="spellStart"/>
      <w:r w:rsidRPr="00F326F2">
        <w:rPr>
          <w:rFonts w:ascii="Arial" w:eastAsia="Calibri Light" w:hAnsi="Arial" w:cs="Arial"/>
          <w:lang w:val="de-DE"/>
        </w:rPr>
        <w:t>Stron</w:t>
      </w:r>
      <w:proofErr w:type="spellEnd"/>
      <w:r w:rsidRPr="00F326F2">
        <w:rPr>
          <w:rFonts w:ascii="Arial" w:eastAsia="Calibri Light" w:hAnsi="Arial" w:cs="Arial"/>
        </w:rPr>
        <w:t>ę Informacji Poufnych lub ich części, chyba, że konieczne jest to dla celu, w jakim zostały one przekazane lub innym celu związanym z wykonaniem Umowy.</w:t>
      </w:r>
    </w:p>
    <w:p w14:paraId="62D437FD" w14:textId="77777777" w:rsidR="007F6F18" w:rsidRPr="00F326F2" w:rsidRDefault="00A93663" w:rsidP="00E03C22">
      <w:pPr>
        <w:numPr>
          <w:ilvl w:val="0"/>
          <w:numId w:val="44"/>
        </w:numPr>
        <w:spacing w:after="120"/>
        <w:jc w:val="both"/>
        <w:rPr>
          <w:rFonts w:ascii="Arial" w:eastAsia="Calibri Light" w:hAnsi="Arial" w:cs="Arial"/>
        </w:rPr>
      </w:pPr>
      <w:r w:rsidRPr="00F326F2">
        <w:rPr>
          <w:rFonts w:ascii="Arial" w:eastAsia="Calibri Light" w:hAnsi="Arial" w:cs="Arial"/>
        </w:rPr>
        <w:t xml:space="preserve">Strony zobowiązują się </w:t>
      </w:r>
      <w:proofErr w:type="spellStart"/>
      <w:r w:rsidRPr="00F326F2">
        <w:rPr>
          <w:rFonts w:ascii="Arial" w:eastAsia="Calibri Light" w:hAnsi="Arial" w:cs="Arial"/>
        </w:rPr>
        <w:t>zwr</w:t>
      </w:r>
      <w:proofErr w:type="spellEnd"/>
      <w:r w:rsidRPr="00F326F2">
        <w:rPr>
          <w:rFonts w:ascii="Arial" w:eastAsia="Calibri Light" w:hAnsi="Arial" w:cs="Arial"/>
          <w:lang w:val="es-ES_tradnl"/>
        </w:rPr>
        <w:t>ó</w:t>
      </w:r>
      <w:proofErr w:type="spellStart"/>
      <w:r w:rsidRPr="00F326F2">
        <w:rPr>
          <w:rFonts w:ascii="Arial" w:eastAsia="Calibri Light" w:hAnsi="Arial" w:cs="Arial"/>
        </w:rPr>
        <w:t>cić</w:t>
      </w:r>
      <w:proofErr w:type="spellEnd"/>
      <w:r w:rsidRPr="00F326F2">
        <w:rPr>
          <w:rFonts w:ascii="Arial" w:eastAsia="Calibri Light" w:hAnsi="Arial" w:cs="Arial"/>
        </w:rPr>
        <w:t xml:space="preserve"> sobie wszelkie dokumenty i nośniki zawierające Informacje Poufne na żądanie drugiej Strony, a kopie takich nośnik</w:t>
      </w:r>
      <w:r w:rsidRPr="00F326F2">
        <w:rPr>
          <w:rFonts w:ascii="Arial" w:eastAsia="Calibri Light" w:hAnsi="Arial" w:cs="Arial"/>
          <w:lang w:val="es-ES_tradnl"/>
        </w:rPr>
        <w:t>ó</w:t>
      </w:r>
      <w:r w:rsidRPr="00F326F2">
        <w:rPr>
          <w:rFonts w:ascii="Arial" w:eastAsia="Calibri Light" w:hAnsi="Arial" w:cs="Arial"/>
        </w:rPr>
        <w:t xml:space="preserve">w zniszczyć lub </w:t>
      </w:r>
      <w:proofErr w:type="spellStart"/>
      <w:r w:rsidRPr="00F326F2">
        <w:rPr>
          <w:rFonts w:ascii="Arial" w:eastAsia="Calibri Light" w:hAnsi="Arial" w:cs="Arial"/>
        </w:rPr>
        <w:t>zwr</w:t>
      </w:r>
      <w:proofErr w:type="spellEnd"/>
      <w:r w:rsidRPr="00F326F2">
        <w:rPr>
          <w:rFonts w:ascii="Arial" w:eastAsia="Calibri Light" w:hAnsi="Arial" w:cs="Arial"/>
          <w:lang w:val="es-ES_tradnl"/>
        </w:rPr>
        <w:t>ó</w:t>
      </w:r>
      <w:proofErr w:type="spellStart"/>
      <w:r w:rsidRPr="00F326F2">
        <w:rPr>
          <w:rFonts w:ascii="Arial" w:eastAsia="Calibri Light" w:hAnsi="Arial" w:cs="Arial"/>
        </w:rPr>
        <w:t>cić</w:t>
      </w:r>
      <w:proofErr w:type="spellEnd"/>
      <w:r w:rsidRPr="00F326F2">
        <w:rPr>
          <w:rFonts w:ascii="Arial" w:eastAsia="Calibri Light" w:hAnsi="Arial" w:cs="Arial"/>
        </w:rPr>
        <w:t xml:space="preserve"> r</w:t>
      </w:r>
      <w:r w:rsidRPr="00F326F2">
        <w:rPr>
          <w:rFonts w:ascii="Arial" w:eastAsia="Calibri Light" w:hAnsi="Arial" w:cs="Arial"/>
          <w:lang w:val="es-ES_tradnl"/>
        </w:rPr>
        <w:t>ó</w:t>
      </w:r>
      <w:proofErr w:type="spellStart"/>
      <w:r w:rsidRPr="00F326F2">
        <w:rPr>
          <w:rFonts w:ascii="Arial" w:eastAsia="Calibri Light" w:hAnsi="Arial" w:cs="Arial"/>
        </w:rPr>
        <w:t>wnocześnie</w:t>
      </w:r>
      <w:proofErr w:type="spellEnd"/>
      <w:r w:rsidRPr="00F326F2">
        <w:rPr>
          <w:rFonts w:ascii="Arial" w:eastAsia="Calibri Light" w:hAnsi="Arial" w:cs="Arial"/>
        </w:rPr>
        <w:t xml:space="preserve"> ze zwrotem oryginalnych nośnik</w:t>
      </w:r>
      <w:r w:rsidRPr="00F326F2">
        <w:rPr>
          <w:rFonts w:ascii="Arial" w:eastAsia="Calibri Light" w:hAnsi="Arial" w:cs="Arial"/>
          <w:lang w:val="es-ES_tradnl"/>
        </w:rPr>
        <w:t>ó</w:t>
      </w:r>
      <w:r w:rsidRPr="00F326F2">
        <w:rPr>
          <w:rFonts w:ascii="Arial" w:eastAsia="Calibri Light" w:hAnsi="Arial" w:cs="Arial"/>
        </w:rPr>
        <w:t>w.</w:t>
      </w:r>
    </w:p>
    <w:p w14:paraId="0274D4A2" w14:textId="77777777" w:rsidR="007F6F18" w:rsidRPr="00F326F2" w:rsidRDefault="00A93663" w:rsidP="00E03C22">
      <w:pPr>
        <w:numPr>
          <w:ilvl w:val="0"/>
          <w:numId w:val="44"/>
        </w:numPr>
        <w:spacing w:after="120"/>
        <w:jc w:val="both"/>
        <w:rPr>
          <w:rFonts w:ascii="Arial" w:eastAsia="Calibri Light" w:hAnsi="Arial" w:cs="Arial"/>
        </w:rPr>
      </w:pPr>
      <w:r w:rsidRPr="00F326F2">
        <w:rPr>
          <w:rFonts w:ascii="Arial" w:eastAsia="Calibri Light" w:hAnsi="Arial" w:cs="Arial"/>
        </w:rPr>
        <w:t>Obowiązek zachowania w poufności Informacji Poufnych jest nieograniczony w czasie.</w:t>
      </w:r>
    </w:p>
    <w:p w14:paraId="570DF7A8" w14:textId="77777777" w:rsidR="007F6F18" w:rsidRPr="00F326F2" w:rsidRDefault="00A93663" w:rsidP="00E03C22">
      <w:pPr>
        <w:numPr>
          <w:ilvl w:val="0"/>
          <w:numId w:val="44"/>
        </w:numPr>
        <w:spacing w:after="120"/>
        <w:jc w:val="both"/>
        <w:rPr>
          <w:rFonts w:ascii="Arial" w:eastAsia="Calibri Light" w:hAnsi="Arial" w:cs="Arial"/>
        </w:rPr>
      </w:pPr>
      <w:r w:rsidRPr="00F326F2">
        <w:rPr>
          <w:rFonts w:ascii="Arial" w:eastAsia="Calibri Light" w:hAnsi="Arial" w:cs="Arial"/>
        </w:rPr>
        <w:t xml:space="preserve">Strona może ujawnić Informacje Poufne jedynie swoim pracownikom, podwykonawcom i kontrahentom,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rPr>
        <w:t>rzy</w:t>
      </w:r>
      <w:proofErr w:type="spellEnd"/>
      <w:r w:rsidRPr="00F326F2">
        <w:rPr>
          <w:rFonts w:ascii="Arial" w:eastAsia="Calibri Light" w:hAnsi="Arial" w:cs="Arial"/>
        </w:rPr>
        <w:t xml:space="preserve"> z uwagi na zakres swoich </w:t>
      </w:r>
      <w:proofErr w:type="spellStart"/>
      <w:r w:rsidRPr="00F326F2">
        <w:rPr>
          <w:rFonts w:ascii="Arial" w:eastAsia="Calibri Light" w:hAnsi="Arial" w:cs="Arial"/>
        </w:rPr>
        <w:t>obowiązk</w:t>
      </w:r>
      <w:proofErr w:type="spellEnd"/>
      <w:r w:rsidRPr="00F326F2">
        <w:rPr>
          <w:rFonts w:ascii="Arial" w:eastAsia="Calibri Light" w:hAnsi="Arial" w:cs="Arial"/>
          <w:lang w:val="es-ES_tradnl"/>
        </w:rPr>
        <w:t>ó</w:t>
      </w:r>
      <w:r w:rsidRPr="00F326F2">
        <w:rPr>
          <w:rFonts w:ascii="Arial" w:eastAsia="Calibri Light" w:hAnsi="Arial" w:cs="Arial"/>
        </w:rPr>
        <w:t>w bądź powierzone im zadania będą zaangażowani w realizację Umowy, po poinformowaniu tych os</w:t>
      </w:r>
      <w:r w:rsidRPr="00F326F2">
        <w:rPr>
          <w:rFonts w:ascii="Arial" w:eastAsia="Calibri Light" w:hAnsi="Arial" w:cs="Arial"/>
          <w:lang w:val="es-ES_tradnl"/>
        </w:rPr>
        <w:t>ó</w:t>
      </w:r>
      <w:r w:rsidRPr="00F326F2">
        <w:rPr>
          <w:rFonts w:ascii="Arial" w:eastAsia="Calibri Light" w:hAnsi="Arial" w:cs="Arial"/>
        </w:rPr>
        <w:t>b o charakterze Informacji Poufnych i zobowiązaniu do zachowaniu ich w tajemnicy. Za działania lub zaniechania wyżej wymienionych os</w:t>
      </w:r>
      <w:r w:rsidRPr="00F326F2">
        <w:rPr>
          <w:rFonts w:ascii="Arial" w:eastAsia="Calibri Light" w:hAnsi="Arial" w:cs="Arial"/>
          <w:lang w:val="es-ES_tradnl"/>
        </w:rPr>
        <w:t>ó</w:t>
      </w:r>
      <w:r w:rsidRPr="00F326F2">
        <w:rPr>
          <w:rFonts w:ascii="Arial" w:eastAsia="Calibri Light" w:hAnsi="Arial" w:cs="Arial"/>
        </w:rPr>
        <w:t xml:space="preserve">b odpowiada Strona, w imieniu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rej wykonują one zadania związane z realizacją Umowy. </w:t>
      </w:r>
    </w:p>
    <w:p w14:paraId="4DE2D9B3" w14:textId="77777777" w:rsidR="007F6F18" w:rsidRPr="00F326F2" w:rsidRDefault="00A93663" w:rsidP="00E03C22">
      <w:pPr>
        <w:numPr>
          <w:ilvl w:val="0"/>
          <w:numId w:val="44"/>
        </w:numPr>
        <w:spacing w:after="120"/>
        <w:jc w:val="both"/>
        <w:rPr>
          <w:rFonts w:ascii="Arial" w:eastAsia="Calibri Light" w:hAnsi="Arial" w:cs="Arial"/>
        </w:rPr>
      </w:pPr>
      <w:r w:rsidRPr="00F326F2">
        <w:rPr>
          <w:rFonts w:ascii="Arial" w:eastAsia="Calibri Light" w:hAnsi="Arial" w:cs="Arial"/>
        </w:rPr>
        <w:t>Strony ustalają, że Informacje Poufne nie obejmują:</w:t>
      </w:r>
    </w:p>
    <w:p w14:paraId="12C68790" w14:textId="77777777" w:rsidR="007F6F18" w:rsidRPr="00F326F2" w:rsidRDefault="00A93663" w:rsidP="00E03C22">
      <w:pPr>
        <w:numPr>
          <w:ilvl w:val="1"/>
          <w:numId w:val="44"/>
        </w:numPr>
        <w:spacing w:after="120"/>
        <w:ind w:left="1560"/>
        <w:jc w:val="both"/>
        <w:rPr>
          <w:rFonts w:ascii="Arial" w:eastAsia="Calibri Light" w:hAnsi="Arial" w:cs="Arial"/>
        </w:rPr>
      </w:pPr>
      <w:r w:rsidRPr="00F326F2">
        <w:rPr>
          <w:rFonts w:ascii="Arial" w:eastAsia="Calibri Light" w:hAnsi="Arial" w:cs="Arial"/>
        </w:rPr>
        <w:t xml:space="preserve">informacji,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re legalnie znajdowały się w posiadaniu Strony przed podpisaniem Umowy i nie były objęte obowiązkiem zachowania w tajemnicy zanim zostały jej ujawnione,</w:t>
      </w:r>
    </w:p>
    <w:p w14:paraId="654B697D" w14:textId="77777777" w:rsidR="007F6F18" w:rsidRPr="00F326F2" w:rsidRDefault="00A93663" w:rsidP="00E03C22">
      <w:pPr>
        <w:numPr>
          <w:ilvl w:val="1"/>
          <w:numId w:val="44"/>
        </w:numPr>
        <w:spacing w:after="120"/>
        <w:ind w:left="1560"/>
        <w:jc w:val="both"/>
        <w:rPr>
          <w:rFonts w:ascii="Arial" w:eastAsia="Calibri Light" w:hAnsi="Arial" w:cs="Arial"/>
        </w:rPr>
      </w:pPr>
      <w:r w:rsidRPr="00F326F2">
        <w:rPr>
          <w:rFonts w:ascii="Arial" w:eastAsia="Calibri Light" w:hAnsi="Arial" w:cs="Arial"/>
        </w:rPr>
        <w:t>informacji uzyskanych od os</w:t>
      </w:r>
      <w:r w:rsidRPr="00F326F2">
        <w:rPr>
          <w:rFonts w:ascii="Arial" w:eastAsia="Calibri Light" w:hAnsi="Arial" w:cs="Arial"/>
          <w:lang w:val="es-ES_tradnl"/>
        </w:rPr>
        <w:t>ó</w:t>
      </w:r>
      <w:r w:rsidRPr="00F326F2">
        <w:rPr>
          <w:rFonts w:ascii="Arial" w:eastAsia="Calibri Light" w:hAnsi="Arial" w:cs="Arial"/>
        </w:rPr>
        <w:t xml:space="preserve">b trzecich,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re miały prawo ich posiadania i ujawnienia, jeśli zostały ujawnione bez naruszania prawa, </w:t>
      </w:r>
    </w:p>
    <w:p w14:paraId="191AD9DF" w14:textId="77777777" w:rsidR="007F6F18" w:rsidRPr="00F326F2" w:rsidRDefault="00A93663" w:rsidP="00E03C22">
      <w:pPr>
        <w:numPr>
          <w:ilvl w:val="1"/>
          <w:numId w:val="44"/>
        </w:numPr>
        <w:spacing w:after="120"/>
        <w:ind w:left="1560"/>
        <w:jc w:val="both"/>
        <w:rPr>
          <w:rFonts w:ascii="Arial" w:eastAsia="Calibri Light" w:hAnsi="Arial" w:cs="Arial"/>
        </w:rPr>
      </w:pPr>
      <w:r w:rsidRPr="00F326F2">
        <w:rPr>
          <w:rFonts w:ascii="Arial" w:eastAsia="Calibri Light" w:hAnsi="Arial" w:cs="Arial"/>
        </w:rPr>
        <w:t xml:space="preserve">informacji,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re są dostępne publicznie, lub staną się publiczne w terminie późniejszym (od chwili ich upublicznienia), bez naruszania postanowień Umowy.</w:t>
      </w:r>
    </w:p>
    <w:p w14:paraId="36250459" w14:textId="77777777" w:rsidR="007F6F18" w:rsidRPr="00F326F2" w:rsidRDefault="00A93663" w:rsidP="00E03C22">
      <w:pPr>
        <w:numPr>
          <w:ilvl w:val="0"/>
          <w:numId w:val="44"/>
        </w:numPr>
        <w:spacing w:after="120"/>
        <w:jc w:val="both"/>
        <w:rPr>
          <w:rFonts w:ascii="Arial" w:eastAsia="Calibri Light" w:hAnsi="Arial" w:cs="Arial"/>
        </w:rPr>
      </w:pPr>
      <w:r w:rsidRPr="00F326F2">
        <w:rPr>
          <w:rFonts w:ascii="Arial" w:eastAsia="Calibri Light" w:hAnsi="Arial" w:cs="Arial"/>
        </w:rPr>
        <w:t>Strony zwolnione będą z obowiązku zachowania w tajemnicy Informacji Poufnych, jeżeli obowiązek ujawnienia Informacji Poufnych wynikać będzie z obowiązujących przepis</w:t>
      </w:r>
      <w:r w:rsidRPr="00F326F2">
        <w:rPr>
          <w:rFonts w:ascii="Arial" w:eastAsia="Calibri Light" w:hAnsi="Arial" w:cs="Arial"/>
          <w:lang w:val="es-ES_tradnl"/>
        </w:rPr>
        <w:t>ó</w:t>
      </w:r>
      <w:r w:rsidRPr="00F326F2">
        <w:rPr>
          <w:rFonts w:ascii="Arial" w:eastAsia="Calibri Light" w:hAnsi="Arial" w:cs="Arial"/>
        </w:rPr>
        <w:t xml:space="preserve">w prawa lub orzeczenia uprawnionego sądu, lub decyzji uprawnionego organu z tym, że Strona ujawniająca Informację Poufną zobowiązana jest do współdziałania z drugą </w:t>
      </w:r>
      <w:proofErr w:type="spellStart"/>
      <w:r w:rsidRPr="00F326F2">
        <w:rPr>
          <w:rFonts w:ascii="Arial" w:eastAsia="Calibri Light" w:hAnsi="Arial" w:cs="Arial"/>
          <w:lang w:val="de-DE"/>
        </w:rPr>
        <w:t>Stron</w:t>
      </w:r>
      <w:proofErr w:type="spellEnd"/>
      <w:r w:rsidRPr="00F326F2">
        <w:rPr>
          <w:rFonts w:ascii="Arial" w:eastAsia="Calibri Light" w:hAnsi="Arial" w:cs="Arial"/>
        </w:rPr>
        <w:t xml:space="preserve">ą, poprzez poinformowanie jej o tym fakcie, wraz ze wskazaniem podstawy prawnej lub osoby (organu) wnioskującej o udostępnienie tejże informacji, a także ujawnienia jedynie takiej części Informacji Poufnych, jaka jest wymagana przez prawo. </w:t>
      </w:r>
    </w:p>
    <w:p w14:paraId="452496FC" w14:textId="0FC81D13" w:rsidR="007F6F18" w:rsidRPr="00F326F2" w:rsidRDefault="00A93663" w:rsidP="00E03C22">
      <w:pPr>
        <w:pStyle w:val="Akapitzlist"/>
        <w:numPr>
          <w:ilvl w:val="0"/>
          <w:numId w:val="45"/>
        </w:numPr>
        <w:tabs>
          <w:tab w:val="clear" w:pos="1416"/>
        </w:tabs>
        <w:spacing w:line="360" w:lineRule="auto"/>
        <w:ind w:left="709" w:hanging="709"/>
        <w:jc w:val="both"/>
        <w:rPr>
          <w:rFonts w:ascii="Arial" w:eastAsia="Calibri Light" w:hAnsi="Arial" w:cs="Arial"/>
        </w:rPr>
      </w:pPr>
      <w:r w:rsidRPr="00F326F2">
        <w:rPr>
          <w:rFonts w:ascii="Arial" w:eastAsia="Calibri Light" w:hAnsi="Arial" w:cs="Arial"/>
        </w:rPr>
        <w:t xml:space="preserve">W przypadku naruszenia </w:t>
      </w:r>
      <w:proofErr w:type="spellStart"/>
      <w:r w:rsidRPr="00F326F2">
        <w:rPr>
          <w:rFonts w:ascii="Arial" w:eastAsia="Calibri Light" w:hAnsi="Arial" w:cs="Arial"/>
        </w:rPr>
        <w:t>obowiązk</w:t>
      </w:r>
      <w:proofErr w:type="spellEnd"/>
      <w:r w:rsidRPr="00F326F2">
        <w:rPr>
          <w:rFonts w:ascii="Arial" w:eastAsia="Calibri Light" w:hAnsi="Arial" w:cs="Arial"/>
          <w:lang w:val="es-ES_tradnl"/>
        </w:rPr>
        <w:t>ó</w:t>
      </w:r>
      <w:r w:rsidRPr="00F326F2">
        <w:rPr>
          <w:rFonts w:ascii="Arial" w:eastAsia="Calibri Light" w:hAnsi="Arial" w:cs="Arial"/>
        </w:rPr>
        <w:t xml:space="preserve">w wynikających z niniejszego paragrafu, </w:t>
      </w:r>
      <w:r w:rsidR="007C1344" w:rsidRPr="00F326F2">
        <w:rPr>
          <w:rFonts w:ascii="Arial" w:eastAsia="Calibri Light" w:hAnsi="Arial" w:cs="Arial"/>
        </w:rPr>
        <w:t>Strona naruszająca</w:t>
      </w:r>
      <w:r w:rsidRPr="00F326F2">
        <w:rPr>
          <w:rFonts w:ascii="Arial" w:eastAsia="Calibri Light" w:hAnsi="Arial" w:cs="Arial"/>
        </w:rPr>
        <w:t xml:space="preserve"> zobowiązuje się </w:t>
      </w:r>
      <w:proofErr w:type="spellStart"/>
      <w:r w:rsidRPr="00F326F2">
        <w:rPr>
          <w:rFonts w:ascii="Arial" w:eastAsia="Calibri Light" w:hAnsi="Arial" w:cs="Arial"/>
        </w:rPr>
        <w:t>zapł</w:t>
      </w:r>
      <w:proofErr w:type="spellEnd"/>
      <w:r w:rsidRPr="00F326F2">
        <w:rPr>
          <w:rFonts w:ascii="Arial" w:eastAsia="Calibri Light" w:hAnsi="Arial" w:cs="Arial"/>
          <w:lang w:val="es-ES_tradnl"/>
        </w:rPr>
        <w:t>aci</w:t>
      </w:r>
      <w:r w:rsidRPr="00F326F2">
        <w:rPr>
          <w:rFonts w:ascii="Arial" w:eastAsia="Calibri Light" w:hAnsi="Arial" w:cs="Arial"/>
        </w:rPr>
        <w:t xml:space="preserve">ć </w:t>
      </w:r>
      <w:r w:rsidR="007C1344" w:rsidRPr="00F326F2">
        <w:rPr>
          <w:rFonts w:ascii="Arial" w:eastAsia="Calibri Light" w:hAnsi="Arial" w:cs="Arial"/>
        </w:rPr>
        <w:t xml:space="preserve">drugiej Stronie </w:t>
      </w:r>
      <w:r w:rsidRPr="00F326F2">
        <w:rPr>
          <w:rFonts w:ascii="Arial" w:eastAsia="Calibri Light" w:hAnsi="Arial" w:cs="Arial"/>
        </w:rPr>
        <w:t xml:space="preserve">za każde takie naruszenie, karę umowną </w:t>
      </w:r>
      <w:r w:rsidR="007C1344" w:rsidRPr="00F326F2">
        <w:rPr>
          <w:rFonts w:ascii="Arial" w:eastAsia="Calibri Light" w:hAnsi="Arial" w:cs="Arial"/>
        </w:rPr>
        <w:t xml:space="preserve">wskazana w § 11 ust. 4 Umowy. </w:t>
      </w:r>
    </w:p>
    <w:p w14:paraId="353922AA" w14:textId="77777777" w:rsidR="007F6F18" w:rsidRPr="00F326F2" w:rsidRDefault="007F6F18" w:rsidP="003D4D59">
      <w:pPr>
        <w:spacing w:after="120"/>
        <w:jc w:val="center"/>
        <w:rPr>
          <w:rFonts w:ascii="Arial" w:eastAsia="Calibri Light" w:hAnsi="Arial" w:cs="Arial"/>
        </w:rPr>
      </w:pPr>
    </w:p>
    <w:p w14:paraId="7E37F9AC" w14:textId="01096E1C" w:rsidR="007F6F18" w:rsidRPr="003D4D59" w:rsidRDefault="00A93663" w:rsidP="003D4D59">
      <w:pPr>
        <w:widowControl w:val="0"/>
        <w:spacing w:after="120"/>
        <w:ind w:left="851" w:hanging="284"/>
        <w:jc w:val="center"/>
        <w:rPr>
          <w:rFonts w:ascii="Arial" w:eastAsia="Calibri Light" w:hAnsi="Arial" w:cs="Arial"/>
          <w:b/>
          <w:bCs/>
          <w:kern w:val="1"/>
        </w:rPr>
      </w:pPr>
      <w:r w:rsidRPr="00F326F2">
        <w:rPr>
          <w:rFonts w:ascii="Arial" w:eastAsia="Calibri Light" w:hAnsi="Arial" w:cs="Arial"/>
          <w:b/>
          <w:bCs/>
          <w:kern w:val="1"/>
        </w:rPr>
        <w:lastRenderedPageBreak/>
        <w:t>§ 1</w:t>
      </w:r>
      <w:r w:rsidR="00C82BC7" w:rsidRPr="00F326F2">
        <w:rPr>
          <w:rFonts w:ascii="Arial" w:eastAsia="Calibri Light" w:hAnsi="Arial" w:cs="Arial"/>
          <w:b/>
          <w:bCs/>
          <w:kern w:val="1"/>
        </w:rPr>
        <w:t>5</w:t>
      </w:r>
    </w:p>
    <w:p w14:paraId="44724248" w14:textId="2606329D" w:rsidR="007F6F18" w:rsidRPr="00F326F2" w:rsidRDefault="00A93663" w:rsidP="00E03C22">
      <w:pPr>
        <w:numPr>
          <w:ilvl w:val="6"/>
          <w:numId w:val="27"/>
        </w:numPr>
        <w:suppressAutoHyphens/>
        <w:spacing w:after="120" w:line="23" w:lineRule="atLeast"/>
        <w:ind w:left="426" w:hanging="426"/>
        <w:jc w:val="both"/>
        <w:rPr>
          <w:rFonts w:ascii="Arial" w:eastAsia="Calibri Light" w:hAnsi="Arial" w:cs="Arial"/>
        </w:rPr>
      </w:pPr>
      <w:r w:rsidRPr="00F326F2">
        <w:rPr>
          <w:rFonts w:ascii="Arial" w:eastAsia="Calibri Light" w:hAnsi="Arial" w:cs="Arial"/>
        </w:rPr>
        <w:t xml:space="preserve">Wykonawca oświadcza, że przenosi na Zamawiającego autorskie prawa majątkowe do wszelkich </w:t>
      </w:r>
      <w:proofErr w:type="spellStart"/>
      <w:r w:rsidRPr="00F326F2">
        <w:rPr>
          <w:rFonts w:ascii="Arial" w:eastAsia="Calibri Light" w:hAnsi="Arial" w:cs="Arial"/>
        </w:rPr>
        <w:t>utwor</w:t>
      </w:r>
      <w:proofErr w:type="spellEnd"/>
      <w:r w:rsidRPr="00F326F2">
        <w:rPr>
          <w:rFonts w:ascii="Arial" w:eastAsia="Calibri Light" w:hAnsi="Arial" w:cs="Arial"/>
          <w:lang w:val="es-ES_tradnl"/>
        </w:rPr>
        <w:t>ó</w:t>
      </w:r>
      <w:r w:rsidRPr="00F326F2">
        <w:rPr>
          <w:rFonts w:ascii="Arial" w:eastAsia="Calibri Light" w:hAnsi="Arial" w:cs="Arial"/>
        </w:rPr>
        <w:t xml:space="preserve">w </w:t>
      </w:r>
      <w:proofErr w:type="spellStart"/>
      <w:r w:rsidRPr="00F326F2">
        <w:rPr>
          <w:rFonts w:ascii="Arial" w:eastAsia="Calibri Light" w:hAnsi="Arial" w:cs="Arial"/>
        </w:rPr>
        <w:t>w</w:t>
      </w:r>
      <w:proofErr w:type="spellEnd"/>
      <w:r w:rsidRPr="00F326F2">
        <w:rPr>
          <w:rFonts w:ascii="Arial" w:eastAsia="Calibri Light" w:hAnsi="Arial" w:cs="Arial"/>
        </w:rPr>
        <w:t xml:space="preserve"> rozumieniu ustawy z dnia 4 lutego 1994 r. o prawie autorskim i prawach pokrewnych (tj. Dz. U. z </w:t>
      </w:r>
      <w:r w:rsidR="00DF6F56" w:rsidRPr="00F326F2">
        <w:rPr>
          <w:rFonts w:ascii="Arial" w:eastAsia="Calibri Light" w:hAnsi="Arial" w:cs="Arial"/>
        </w:rPr>
        <w:t>20</w:t>
      </w:r>
      <w:r w:rsidR="00DF6F56">
        <w:rPr>
          <w:rFonts w:ascii="Arial" w:eastAsia="Calibri Light" w:hAnsi="Arial" w:cs="Arial"/>
        </w:rPr>
        <w:t>21</w:t>
      </w:r>
      <w:r w:rsidR="00DF6F56" w:rsidRPr="00F326F2">
        <w:rPr>
          <w:rFonts w:ascii="Arial" w:eastAsia="Calibri Light" w:hAnsi="Arial" w:cs="Arial"/>
        </w:rPr>
        <w:t xml:space="preserve"> </w:t>
      </w:r>
      <w:r w:rsidRPr="00F326F2">
        <w:rPr>
          <w:rFonts w:ascii="Arial" w:eastAsia="Calibri Light" w:hAnsi="Arial" w:cs="Arial"/>
        </w:rPr>
        <w:t xml:space="preserve">r. poz. </w:t>
      </w:r>
      <w:r w:rsidR="00DF6F56">
        <w:rPr>
          <w:rFonts w:ascii="Arial" w:eastAsia="Calibri Light" w:hAnsi="Arial" w:cs="Arial"/>
        </w:rPr>
        <w:t>1062</w:t>
      </w:r>
      <w:r w:rsidR="00DF6F56" w:rsidRPr="00F326F2">
        <w:rPr>
          <w:rFonts w:ascii="Arial" w:eastAsia="Calibri Light" w:hAnsi="Arial" w:cs="Arial"/>
        </w:rPr>
        <w:t xml:space="preserve"> </w:t>
      </w:r>
      <w:r w:rsidRPr="00F326F2">
        <w:rPr>
          <w:rFonts w:ascii="Arial" w:eastAsia="Calibri Light" w:hAnsi="Arial" w:cs="Arial"/>
        </w:rPr>
        <w:t xml:space="preserve">ze zm.),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re powstały w wyniku realizacji Umowy. Jako </w:t>
      </w:r>
      <w:proofErr w:type="spellStart"/>
      <w:r w:rsidRPr="00F326F2">
        <w:rPr>
          <w:rFonts w:ascii="Arial" w:eastAsia="Calibri Light" w:hAnsi="Arial" w:cs="Arial"/>
        </w:rPr>
        <w:t>utw</w:t>
      </w:r>
      <w:proofErr w:type="spellEnd"/>
      <w:r w:rsidRPr="00F326F2">
        <w:rPr>
          <w:rFonts w:ascii="Arial" w:eastAsia="Calibri Light" w:hAnsi="Arial" w:cs="Arial"/>
          <w:lang w:val="es-ES_tradnl"/>
        </w:rPr>
        <w:t>ó</w:t>
      </w:r>
      <w:r w:rsidRPr="00F326F2">
        <w:rPr>
          <w:rFonts w:ascii="Arial" w:eastAsia="Calibri Light" w:hAnsi="Arial" w:cs="Arial"/>
        </w:rPr>
        <w:t xml:space="preserve">r w </w:t>
      </w:r>
      <w:proofErr w:type="spellStart"/>
      <w:r w:rsidRPr="00F326F2">
        <w:rPr>
          <w:rFonts w:ascii="Arial" w:eastAsia="Calibri Light" w:hAnsi="Arial" w:cs="Arial"/>
        </w:rPr>
        <w:t>szczeg</w:t>
      </w:r>
      <w:proofErr w:type="spellEnd"/>
      <w:r w:rsidRPr="00F326F2">
        <w:rPr>
          <w:rFonts w:ascii="Arial" w:eastAsia="Calibri Light" w:hAnsi="Arial" w:cs="Arial"/>
          <w:lang w:val="es-ES_tradnl"/>
        </w:rPr>
        <w:t>ó</w:t>
      </w:r>
      <w:proofErr w:type="spellStart"/>
      <w:r w:rsidRPr="00F326F2">
        <w:rPr>
          <w:rFonts w:ascii="Arial" w:eastAsia="Calibri Light" w:hAnsi="Arial" w:cs="Arial"/>
        </w:rPr>
        <w:t>lności</w:t>
      </w:r>
      <w:proofErr w:type="spellEnd"/>
      <w:r w:rsidRPr="00F326F2">
        <w:rPr>
          <w:rFonts w:ascii="Arial" w:eastAsia="Calibri Light" w:hAnsi="Arial" w:cs="Arial"/>
        </w:rPr>
        <w:t xml:space="preserve"> rozumieć </w:t>
      </w:r>
      <w:r w:rsidRPr="00F326F2">
        <w:rPr>
          <w:rFonts w:ascii="Arial" w:eastAsia="Calibri Light" w:hAnsi="Arial" w:cs="Arial"/>
          <w:lang w:val="it-IT"/>
        </w:rPr>
        <w:t>nale</w:t>
      </w:r>
      <w:proofErr w:type="spellStart"/>
      <w:r w:rsidRPr="00F326F2">
        <w:rPr>
          <w:rFonts w:ascii="Arial" w:eastAsia="Calibri Light" w:hAnsi="Arial" w:cs="Arial"/>
        </w:rPr>
        <w:t>ży</w:t>
      </w:r>
      <w:proofErr w:type="spellEnd"/>
      <w:r w:rsidRPr="00F326F2">
        <w:rPr>
          <w:rFonts w:ascii="Arial" w:eastAsia="Calibri Light" w:hAnsi="Arial" w:cs="Arial"/>
        </w:rPr>
        <w:t xml:space="preserve"> wszelkie dokumenty, plany, projekty, dokumentację itp.</w:t>
      </w:r>
    </w:p>
    <w:p w14:paraId="6E65954D" w14:textId="1DEE850F" w:rsidR="007F6F18" w:rsidRPr="00F326F2" w:rsidRDefault="00A93663">
      <w:pPr>
        <w:suppressAutoHyphens/>
        <w:spacing w:after="120" w:line="23" w:lineRule="atLeast"/>
        <w:ind w:left="426" w:hanging="426"/>
        <w:jc w:val="both"/>
        <w:rPr>
          <w:rFonts w:ascii="Arial" w:eastAsia="Calibri Light" w:hAnsi="Arial" w:cs="Arial"/>
        </w:rPr>
      </w:pPr>
      <w:r w:rsidRPr="00F326F2">
        <w:rPr>
          <w:rFonts w:ascii="Arial" w:eastAsia="Calibri Light" w:hAnsi="Arial" w:cs="Arial"/>
        </w:rPr>
        <w:t>2.</w:t>
      </w:r>
      <w:r w:rsidRPr="00F326F2">
        <w:rPr>
          <w:rFonts w:ascii="Arial" w:eastAsia="Calibri Light" w:hAnsi="Arial" w:cs="Arial"/>
        </w:rPr>
        <w:tab/>
        <w:t xml:space="preserve">Przeniesienie autorskich praw majątkowych następowało będzie z chwilą przekazania </w:t>
      </w:r>
      <w:proofErr w:type="spellStart"/>
      <w:r w:rsidRPr="00F326F2">
        <w:rPr>
          <w:rFonts w:ascii="Arial" w:eastAsia="Calibri Light" w:hAnsi="Arial" w:cs="Arial"/>
        </w:rPr>
        <w:t>utwor</w:t>
      </w:r>
      <w:proofErr w:type="spellEnd"/>
      <w:r w:rsidRPr="00F326F2">
        <w:rPr>
          <w:rFonts w:ascii="Arial" w:eastAsia="Calibri Light" w:hAnsi="Arial" w:cs="Arial"/>
          <w:lang w:val="es-ES_tradnl"/>
        </w:rPr>
        <w:t>ó</w:t>
      </w:r>
      <w:r w:rsidRPr="00F326F2">
        <w:rPr>
          <w:rFonts w:ascii="Arial" w:eastAsia="Calibri Light" w:hAnsi="Arial" w:cs="Arial"/>
        </w:rPr>
        <w:t xml:space="preserve">w Zamawiającemu (na warunkach określonych w umowie), w zakresie wszystkich pół eksploatacji określonych w art. 50 ustawy z dnia 4 lutego 1994 r. o prawie autorskim i prawach pokrewnych (tj. Dz. U. z </w:t>
      </w:r>
      <w:r w:rsidR="00DF6F56" w:rsidRPr="00F326F2">
        <w:rPr>
          <w:rFonts w:ascii="Arial" w:eastAsia="Calibri Light" w:hAnsi="Arial" w:cs="Arial"/>
        </w:rPr>
        <w:t>20</w:t>
      </w:r>
      <w:r w:rsidR="00DF6F56">
        <w:rPr>
          <w:rFonts w:ascii="Arial" w:eastAsia="Calibri Light" w:hAnsi="Arial" w:cs="Arial"/>
        </w:rPr>
        <w:t>21</w:t>
      </w:r>
      <w:r w:rsidR="00DF6F56" w:rsidRPr="00F326F2">
        <w:rPr>
          <w:rFonts w:ascii="Arial" w:eastAsia="Calibri Light" w:hAnsi="Arial" w:cs="Arial"/>
        </w:rPr>
        <w:t xml:space="preserve"> </w:t>
      </w:r>
      <w:r w:rsidRPr="00F326F2">
        <w:rPr>
          <w:rFonts w:ascii="Arial" w:eastAsia="Calibri Light" w:hAnsi="Arial" w:cs="Arial"/>
        </w:rPr>
        <w:t xml:space="preserve">r. poz. </w:t>
      </w:r>
      <w:r w:rsidR="00DF6F56">
        <w:rPr>
          <w:rFonts w:ascii="Arial" w:eastAsia="Calibri Light" w:hAnsi="Arial" w:cs="Arial"/>
        </w:rPr>
        <w:t>1062</w:t>
      </w:r>
      <w:r w:rsidR="00DF6F56" w:rsidRPr="00F326F2">
        <w:rPr>
          <w:rFonts w:ascii="Arial" w:eastAsia="Calibri Light" w:hAnsi="Arial" w:cs="Arial"/>
        </w:rPr>
        <w:t xml:space="preserve"> </w:t>
      </w:r>
      <w:r w:rsidRPr="00F326F2">
        <w:rPr>
          <w:rFonts w:ascii="Arial" w:eastAsia="Calibri Light" w:hAnsi="Arial" w:cs="Arial"/>
        </w:rPr>
        <w:t>ze zm.) wraz z prawem do wykonywania praw zależnych bez dodatkowych oświadczeń w tym zakresie. R</w:t>
      </w:r>
      <w:r w:rsidRPr="00F326F2">
        <w:rPr>
          <w:rFonts w:ascii="Arial" w:eastAsia="Calibri Light" w:hAnsi="Arial" w:cs="Arial"/>
          <w:lang w:val="es-ES_tradnl"/>
        </w:rPr>
        <w:t>ó</w:t>
      </w:r>
      <w:proofErr w:type="spellStart"/>
      <w:r w:rsidRPr="00F326F2">
        <w:rPr>
          <w:rFonts w:ascii="Arial" w:eastAsia="Calibri Light" w:hAnsi="Arial" w:cs="Arial"/>
        </w:rPr>
        <w:t>wnocześnie</w:t>
      </w:r>
      <w:proofErr w:type="spellEnd"/>
      <w:r w:rsidRPr="00F326F2">
        <w:rPr>
          <w:rFonts w:ascii="Arial" w:eastAsia="Calibri Light" w:hAnsi="Arial" w:cs="Arial"/>
        </w:rPr>
        <w:t xml:space="preserve"> Wykonawca przenosi na Zamawiającego własność wszelkich egzemplarzy </w:t>
      </w:r>
      <w:proofErr w:type="spellStart"/>
      <w:r w:rsidRPr="00F326F2">
        <w:rPr>
          <w:rFonts w:ascii="Arial" w:eastAsia="Calibri Light" w:hAnsi="Arial" w:cs="Arial"/>
        </w:rPr>
        <w:t>utwor</w:t>
      </w:r>
      <w:proofErr w:type="spellEnd"/>
      <w:r w:rsidRPr="00F326F2">
        <w:rPr>
          <w:rFonts w:ascii="Arial" w:eastAsia="Calibri Light" w:hAnsi="Arial" w:cs="Arial"/>
          <w:lang w:val="es-ES_tradnl"/>
        </w:rPr>
        <w:t>ó</w:t>
      </w:r>
      <w:r w:rsidRPr="00F326F2">
        <w:rPr>
          <w:rFonts w:ascii="Arial" w:eastAsia="Calibri Light" w:hAnsi="Arial" w:cs="Arial"/>
        </w:rPr>
        <w:t xml:space="preserve">w,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re przekaże Zamawiającemu stosownie do postanowień Umowy oraz nośnik</w:t>
      </w:r>
      <w:r w:rsidRPr="00F326F2">
        <w:rPr>
          <w:rFonts w:ascii="Arial" w:eastAsia="Calibri Light" w:hAnsi="Arial" w:cs="Arial"/>
          <w:lang w:val="es-ES_tradnl"/>
        </w:rPr>
        <w:t>ó</w:t>
      </w:r>
      <w:r w:rsidRPr="00F326F2">
        <w:rPr>
          <w:rFonts w:ascii="Arial" w:eastAsia="Calibri Light" w:hAnsi="Arial" w:cs="Arial"/>
        </w:rPr>
        <w:t xml:space="preserve">w, na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rPr>
        <w:t>rych</w:t>
      </w:r>
      <w:proofErr w:type="spellEnd"/>
      <w:r w:rsidRPr="00F326F2">
        <w:rPr>
          <w:rFonts w:ascii="Arial" w:eastAsia="Calibri Light" w:hAnsi="Arial" w:cs="Arial"/>
        </w:rPr>
        <w:t xml:space="preserve"> zostaną one utrwalone. </w:t>
      </w:r>
    </w:p>
    <w:p w14:paraId="4A1DA04F" w14:textId="77777777" w:rsidR="007F6F18" w:rsidRPr="00F326F2" w:rsidRDefault="00A93663">
      <w:pPr>
        <w:suppressAutoHyphens/>
        <w:spacing w:after="120" w:line="23" w:lineRule="atLeast"/>
        <w:ind w:left="426" w:hanging="426"/>
        <w:jc w:val="both"/>
        <w:rPr>
          <w:rFonts w:ascii="Arial" w:eastAsia="Calibri Light" w:hAnsi="Arial" w:cs="Arial"/>
        </w:rPr>
      </w:pPr>
      <w:r w:rsidRPr="00F326F2">
        <w:rPr>
          <w:rFonts w:ascii="Arial" w:eastAsia="Calibri Light" w:hAnsi="Arial" w:cs="Arial"/>
        </w:rPr>
        <w:t>3.</w:t>
      </w:r>
      <w:r w:rsidRPr="00F326F2">
        <w:rPr>
          <w:rFonts w:ascii="Arial" w:eastAsia="Calibri Light" w:hAnsi="Arial" w:cs="Arial"/>
        </w:rPr>
        <w:tab/>
        <w:t xml:space="preserve">Wynagrodzenie, o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 xml:space="preserve">rym mowa w §2 Umowy obejmuje także wynagrodzenie z tytułu przeniesienia na Zamawiającego autorskich praw majątkowych do </w:t>
      </w:r>
      <w:proofErr w:type="spellStart"/>
      <w:r w:rsidRPr="00F326F2">
        <w:rPr>
          <w:rFonts w:ascii="Arial" w:eastAsia="Calibri Light" w:hAnsi="Arial" w:cs="Arial"/>
        </w:rPr>
        <w:t>utwor</w:t>
      </w:r>
      <w:proofErr w:type="spellEnd"/>
      <w:r w:rsidRPr="00F326F2">
        <w:rPr>
          <w:rFonts w:ascii="Arial" w:eastAsia="Calibri Light" w:hAnsi="Arial" w:cs="Arial"/>
          <w:lang w:val="es-ES_tradnl"/>
        </w:rPr>
        <w:t>ó</w:t>
      </w:r>
      <w:r w:rsidRPr="00F326F2">
        <w:rPr>
          <w:rFonts w:ascii="Arial" w:eastAsia="Calibri Light" w:hAnsi="Arial" w:cs="Arial"/>
        </w:rPr>
        <w:t xml:space="preserve">w oraz praw zależnych. Wykonawca akceptuje to Wynagrodzenie i nie będzie żądał żądnego dodatkowego wynagrodzenia w tym zakresie. Jednoczenie Wykonawca zapewnia, że w każdym przypadku, gdy będzie nabywał prawa od </w:t>
      </w:r>
      <w:proofErr w:type="spellStart"/>
      <w:r w:rsidRPr="00F326F2">
        <w:rPr>
          <w:rFonts w:ascii="Arial" w:eastAsia="Calibri Light" w:hAnsi="Arial" w:cs="Arial"/>
        </w:rPr>
        <w:t>podwykonawc</w:t>
      </w:r>
      <w:proofErr w:type="spellEnd"/>
      <w:r w:rsidRPr="00F326F2">
        <w:rPr>
          <w:rFonts w:ascii="Arial" w:eastAsia="Calibri Light" w:hAnsi="Arial" w:cs="Arial"/>
          <w:lang w:val="es-ES_tradnl"/>
        </w:rPr>
        <w:t>ó</w:t>
      </w:r>
      <w:r w:rsidRPr="00F326F2">
        <w:rPr>
          <w:rFonts w:ascii="Arial" w:eastAsia="Calibri Light" w:hAnsi="Arial" w:cs="Arial"/>
        </w:rPr>
        <w:t xml:space="preserve">w, nabędzie całość praw autorskich majątkowych, a w przypadku, gdy będzie to niemożliwe nabędzie licencję, bez ograniczeń czasowych czy terytorialnych z prawem do udzielania sublicencji. </w:t>
      </w:r>
    </w:p>
    <w:p w14:paraId="6D9BE1EB" w14:textId="77777777" w:rsidR="007F6F18" w:rsidRPr="00F326F2" w:rsidRDefault="00A93663">
      <w:pPr>
        <w:suppressAutoHyphens/>
        <w:spacing w:after="120" w:line="23" w:lineRule="atLeast"/>
        <w:ind w:left="426" w:hanging="426"/>
        <w:jc w:val="both"/>
        <w:rPr>
          <w:rFonts w:ascii="Arial" w:eastAsia="Calibri Light" w:hAnsi="Arial" w:cs="Arial"/>
        </w:rPr>
      </w:pPr>
      <w:r w:rsidRPr="00F326F2">
        <w:rPr>
          <w:rFonts w:ascii="Arial" w:eastAsia="Calibri Light" w:hAnsi="Arial" w:cs="Arial"/>
        </w:rPr>
        <w:t>4.</w:t>
      </w:r>
      <w:r w:rsidRPr="00F326F2">
        <w:rPr>
          <w:rFonts w:ascii="Arial" w:eastAsia="Calibri Light" w:hAnsi="Arial" w:cs="Arial"/>
        </w:rPr>
        <w:tab/>
        <w:t xml:space="preserve">Zamawiający ma prawo do przeniesienia autorskich praw majątkowych do </w:t>
      </w:r>
      <w:proofErr w:type="spellStart"/>
      <w:r w:rsidRPr="00F326F2">
        <w:rPr>
          <w:rFonts w:ascii="Arial" w:eastAsia="Calibri Light" w:hAnsi="Arial" w:cs="Arial"/>
        </w:rPr>
        <w:t>utwor</w:t>
      </w:r>
      <w:proofErr w:type="spellEnd"/>
      <w:r w:rsidRPr="00F326F2">
        <w:rPr>
          <w:rFonts w:ascii="Arial" w:eastAsia="Calibri Light" w:hAnsi="Arial" w:cs="Arial"/>
          <w:lang w:val="es-ES_tradnl"/>
        </w:rPr>
        <w:t>ó</w:t>
      </w:r>
      <w:r w:rsidRPr="00F326F2">
        <w:rPr>
          <w:rFonts w:ascii="Arial" w:eastAsia="Calibri Light" w:hAnsi="Arial" w:cs="Arial"/>
        </w:rPr>
        <w:t xml:space="preserve">w na osoby trzecie i udzielania im licencji do korzystania z </w:t>
      </w:r>
      <w:proofErr w:type="spellStart"/>
      <w:r w:rsidRPr="00F326F2">
        <w:rPr>
          <w:rFonts w:ascii="Arial" w:eastAsia="Calibri Light" w:hAnsi="Arial" w:cs="Arial"/>
        </w:rPr>
        <w:t>utwor</w:t>
      </w:r>
      <w:proofErr w:type="spellEnd"/>
      <w:r w:rsidRPr="00F326F2">
        <w:rPr>
          <w:rFonts w:ascii="Arial" w:eastAsia="Calibri Light" w:hAnsi="Arial" w:cs="Arial"/>
          <w:lang w:val="es-ES_tradnl"/>
        </w:rPr>
        <w:t>ó</w:t>
      </w:r>
      <w:r w:rsidRPr="00F326F2">
        <w:rPr>
          <w:rFonts w:ascii="Arial" w:eastAsia="Calibri Light" w:hAnsi="Arial" w:cs="Arial"/>
        </w:rPr>
        <w:t>w, w zakresie nabytych praw autorskich.</w:t>
      </w:r>
    </w:p>
    <w:p w14:paraId="1036F1CE" w14:textId="77777777" w:rsidR="007F6F18" w:rsidRPr="00F326F2" w:rsidRDefault="00A93663">
      <w:pPr>
        <w:suppressAutoHyphens/>
        <w:spacing w:after="120" w:line="23" w:lineRule="atLeast"/>
        <w:ind w:left="426" w:hanging="426"/>
        <w:jc w:val="both"/>
        <w:rPr>
          <w:rFonts w:ascii="Arial" w:eastAsia="Calibri Light" w:hAnsi="Arial" w:cs="Arial"/>
        </w:rPr>
      </w:pPr>
      <w:r w:rsidRPr="00F326F2">
        <w:rPr>
          <w:rFonts w:ascii="Arial" w:eastAsia="Calibri Light" w:hAnsi="Arial" w:cs="Arial"/>
        </w:rPr>
        <w:t>5.</w:t>
      </w:r>
      <w:r w:rsidRPr="00F326F2">
        <w:rPr>
          <w:rFonts w:ascii="Arial" w:eastAsia="Calibri Light" w:hAnsi="Arial" w:cs="Arial"/>
        </w:rPr>
        <w:tab/>
        <w:t xml:space="preserve">W każdym przypadku, w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r w:rsidRPr="00F326F2">
        <w:rPr>
          <w:rFonts w:ascii="Arial" w:eastAsia="Calibri Light" w:hAnsi="Arial" w:cs="Arial"/>
        </w:rPr>
        <w:t>rym utworem będzie projekt, przeniesienie całości majątkowych praw autorskich będzie obejmować prawo jego wielokrotnego zastosowania – budowa, rozbudowa itp.</w:t>
      </w:r>
    </w:p>
    <w:p w14:paraId="26E72203" w14:textId="77777777" w:rsidR="007F6F18" w:rsidRPr="00F326F2" w:rsidRDefault="00A93663">
      <w:pPr>
        <w:suppressAutoHyphens/>
        <w:spacing w:after="120" w:line="23" w:lineRule="atLeast"/>
        <w:ind w:left="426" w:hanging="426"/>
        <w:jc w:val="both"/>
        <w:rPr>
          <w:rFonts w:ascii="Arial" w:eastAsia="Calibri Light" w:hAnsi="Arial" w:cs="Arial"/>
        </w:rPr>
      </w:pPr>
      <w:r w:rsidRPr="00F326F2">
        <w:rPr>
          <w:rFonts w:ascii="Arial" w:eastAsia="Calibri Light" w:hAnsi="Arial" w:cs="Arial"/>
        </w:rPr>
        <w:t>6.</w:t>
      </w:r>
      <w:r w:rsidRPr="00F326F2">
        <w:rPr>
          <w:rFonts w:ascii="Arial" w:eastAsia="Calibri Light" w:hAnsi="Arial" w:cs="Arial"/>
        </w:rPr>
        <w:tab/>
        <w:t xml:space="preserve">Strony postanawiają, iż w przypadku rozwiązania Umowy Zamawiający nabędzie autorskie prawa majątkowe w zakresie w niniejszym paragrafie określonym do wszelkich </w:t>
      </w:r>
      <w:proofErr w:type="spellStart"/>
      <w:r w:rsidRPr="00F326F2">
        <w:rPr>
          <w:rFonts w:ascii="Arial" w:eastAsia="Calibri Light" w:hAnsi="Arial" w:cs="Arial"/>
        </w:rPr>
        <w:t>utwor</w:t>
      </w:r>
      <w:proofErr w:type="spellEnd"/>
      <w:r w:rsidRPr="00F326F2">
        <w:rPr>
          <w:rFonts w:ascii="Arial" w:eastAsia="Calibri Light" w:hAnsi="Arial" w:cs="Arial"/>
          <w:lang w:val="es-ES_tradnl"/>
        </w:rPr>
        <w:t>ó</w:t>
      </w:r>
      <w:r w:rsidRPr="00F326F2">
        <w:rPr>
          <w:rFonts w:ascii="Arial" w:eastAsia="Calibri Light" w:hAnsi="Arial" w:cs="Arial"/>
        </w:rPr>
        <w:t>w lub innych przedmiot</w:t>
      </w:r>
      <w:r w:rsidRPr="00F326F2">
        <w:rPr>
          <w:rFonts w:ascii="Arial" w:eastAsia="Calibri Light" w:hAnsi="Arial" w:cs="Arial"/>
          <w:lang w:val="es-ES_tradnl"/>
        </w:rPr>
        <w:t>ó</w:t>
      </w:r>
      <w:r w:rsidRPr="00F326F2">
        <w:rPr>
          <w:rFonts w:ascii="Arial" w:eastAsia="Calibri Light" w:hAnsi="Arial" w:cs="Arial"/>
        </w:rPr>
        <w:t xml:space="preserve">w </w:t>
      </w:r>
      <w:proofErr w:type="spellStart"/>
      <w:r w:rsidRPr="00F326F2">
        <w:rPr>
          <w:rFonts w:ascii="Arial" w:eastAsia="Calibri Light" w:hAnsi="Arial" w:cs="Arial"/>
        </w:rPr>
        <w:t>własnoś</w:t>
      </w:r>
      <w:proofErr w:type="spellEnd"/>
      <w:r w:rsidRPr="00F326F2">
        <w:rPr>
          <w:rFonts w:ascii="Arial" w:eastAsia="Calibri Light" w:hAnsi="Arial" w:cs="Arial"/>
          <w:lang w:val="it-IT"/>
        </w:rPr>
        <w:t>ci intelektualnej wykonanych do czasu zako</w:t>
      </w:r>
      <w:proofErr w:type="spellStart"/>
      <w:r w:rsidRPr="00F326F2">
        <w:rPr>
          <w:rFonts w:ascii="Arial" w:eastAsia="Calibri Light" w:hAnsi="Arial" w:cs="Arial"/>
        </w:rPr>
        <w:t>ńczenia</w:t>
      </w:r>
      <w:proofErr w:type="spellEnd"/>
      <w:r w:rsidRPr="00F326F2">
        <w:rPr>
          <w:rFonts w:ascii="Arial" w:eastAsia="Calibri Light" w:hAnsi="Arial" w:cs="Arial"/>
        </w:rPr>
        <w:t xml:space="preserve"> współpracy Stron, niezależnie od tego na jakim etapie realizacji nastąpi rozwiązanie Umowy.</w:t>
      </w:r>
    </w:p>
    <w:p w14:paraId="0C108D15" w14:textId="77777777" w:rsidR="007F6F18" w:rsidRPr="00F326F2" w:rsidRDefault="007F6F18">
      <w:pPr>
        <w:tabs>
          <w:tab w:val="left" w:pos="360"/>
        </w:tabs>
        <w:spacing w:after="120"/>
        <w:rPr>
          <w:rFonts w:ascii="Arial" w:eastAsia="Calibri Light" w:hAnsi="Arial" w:cs="Arial"/>
          <w:b/>
          <w:bCs/>
        </w:rPr>
      </w:pPr>
    </w:p>
    <w:p w14:paraId="720116BF" w14:textId="05BA3D44" w:rsidR="007F6F18" w:rsidRPr="00F326F2" w:rsidRDefault="00A93663">
      <w:pPr>
        <w:tabs>
          <w:tab w:val="left" w:pos="360"/>
        </w:tabs>
        <w:spacing w:after="120"/>
        <w:jc w:val="center"/>
        <w:rPr>
          <w:rFonts w:ascii="Arial" w:eastAsia="Calibri Light" w:hAnsi="Arial" w:cs="Arial"/>
          <w:b/>
          <w:bCs/>
        </w:rPr>
      </w:pPr>
      <w:r w:rsidRPr="00F326F2">
        <w:rPr>
          <w:rFonts w:ascii="Arial" w:eastAsia="Calibri Light" w:hAnsi="Arial" w:cs="Arial"/>
          <w:b/>
          <w:bCs/>
        </w:rPr>
        <w:t>§ 1</w:t>
      </w:r>
      <w:r w:rsidR="00C82BC7" w:rsidRPr="00F326F2">
        <w:rPr>
          <w:rFonts w:ascii="Arial" w:eastAsia="Calibri Light" w:hAnsi="Arial" w:cs="Arial"/>
          <w:b/>
          <w:bCs/>
        </w:rPr>
        <w:t>6</w:t>
      </w:r>
    </w:p>
    <w:p w14:paraId="2ED29F77" w14:textId="41FBC83E" w:rsidR="007F6F18" w:rsidRPr="00F326F2" w:rsidRDefault="00A93663" w:rsidP="00E03C22">
      <w:pPr>
        <w:numPr>
          <w:ilvl w:val="0"/>
          <w:numId w:val="47"/>
        </w:numPr>
        <w:suppressAutoHyphens/>
        <w:spacing w:after="120"/>
        <w:jc w:val="both"/>
        <w:rPr>
          <w:rFonts w:ascii="Arial" w:eastAsia="Calibri Light" w:hAnsi="Arial" w:cs="Arial"/>
        </w:rPr>
      </w:pPr>
      <w:r w:rsidRPr="00F326F2">
        <w:rPr>
          <w:rFonts w:ascii="Arial" w:eastAsia="Calibri Light" w:hAnsi="Arial" w:cs="Arial"/>
        </w:rPr>
        <w:t xml:space="preserve">Żadna ze Stron nie ponosi odpowiedzialności za niewykonanie lub nienależyte wykonanie </w:t>
      </w:r>
      <w:proofErr w:type="spellStart"/>
      <w:r w:rsidRPr="00F326F2">
        <w:rPr>
          <w:rFonts w:ascii="Arial" w:eastAsia="Calibri Light" w:hAnsi="Arial" w:cs="Arial"/>
        </w:rPr>
        <w:t>obowiązk</w:t>
      </w:r>
      <w:proofErr w:type="spellEnd"/>
      <w:r w:rsidRPr="00F326F2">
        <w:rPr>
          <w:rFonts w:ascii="Arial" w:eastAsia="Calibri Light" w:hAnsi="Arial" w:cs="Arial"/>
          <w:lang w:val="es-ES_tradnl"/>
        </w:rPr>
        <w:t>ó</w:t>
      </w:r>
      <w:r w:rsidRPr="00F326F2">
        <w:rPr>
          <w:rFonts w:ascii="Arial" w:eastAsia="Calibri Light" w:hAnsi="Arial" w:cs="Arial"/>
        </w:rPr>
        <w:t xml:space="preserve">w wynikających z Umowy będące następstwem wyłącznie wystąpienia </w:t>
      </w:r>
      <w:r w:rsidR="00ED4A16">
        <w:rPr>
          <w:rFonts w:ascii="Arial" w:eastAsia="Calibri Light" w:hAnsi="Arial" w:cs="Arial"/>
        </w:rPr>
        <w:t>s</w:t>
      </w:r>
      <w:r w:rsidRPr="00F326F2">
        <w:rPr>
          <w:rFonts w:ascii="Arial" w:eastAsia="Calibri Light" w:hAnsi="Arial" w:cs="Arial"/>
        </w:rPr>
        <w:t xml:space="preserve">iły </w:t>
      </w:r>
      <w:r w:rsidR="00ED4A16">
        <w:rPr>
          <w:rFonts w:ascii="Arial" w:eastAsia="Calibri Light" w:hAnsi="Arial" w:cs="Arial"/>
        </w:rPr>
        <w:t>w</w:t>
      </w:r>
      <w:r w:rsidRPr="00F326F2">
        <w:rPr>
          <w:rFonts w:ascii="Arial" w:eastAsia="Calibri Light" w:hAnsi="Arial" w:cs="Arial"/>
        </w:rPr>
        <w:t>yższej.</w:t>
      </w:r>
    </w:p>
    <w:p w14:paraId="613C584B" w14:textId="259C3489" w:rsidR="007F6F18" w:rsidRPr="00F326F2" w:rsidRDefault="00A93663" w:rsidP="00E03C22">
      <w:pPr>
        <w:numPr>
          <w:ilvl w:val="0"/>
          <w:numId w:val="47"/>
        </w:numPr>
        <w:suppressAutoHyphens/>
        <w:spacing w:after="120"/>
        <w:jc w:val="both"/>
        <w:rPr>
          <w:rFonts w:ascii="Arial" w:eastAsia="Calibri Light" w:hAnsi="Arial" w:cs="Arial"/>
        </w:rPr>
      </w:pPr>
      <w:r w:rsidRPr="00F326F2">
        <w:rPr>
          <w:rFonts w:ascii="Arial" w:eastAsia="Calibri Light" w:hAnsi="Arial" w:cs="Arial"/>
        </w:rPr>
        <w:t xml:space="preserve">Strona, </w:t>
      </w:r>
      <w:proofErr w:type="spellStart"/>
      <w:r w:rsidRPr="00F326F2">
        <w:rPr>
          <w:rFonts w:ascii="Arial" w:eastAsia="Calibri Light" w:hAnsi="Arial" w:cs="Arial"/>
        </w:rPr>
        <w:t>kt</w:t>
      </w:r>
      <w:proofErr w:type="spellEnd"/>
      <w:r w:rsidRPr="00F326F2">
        <w:rPr>
          <w:rFonts w:ascii="Arial" w:eastAsia="Calibri Light" w:hAnsi="Arial" w:cs="Arial"/>
          <w:lang w:val="es-ES_tradnl"/>
        </w:rPr>
        <w:t>ó</w:t>
      </w:r>
      <w:proofErr w:type="spellStart"/>
      <w:r w:rsidRPr="00F326F2">
        <w:rPr>
          <w:rFonts w:ascii="Arial" w:eastAsia="Calibri Light" w:hAnsi="Arial" w:cs="Arial"/>
        </w:rPr>
        <w:t>ra</w:t>
      </w:r>
      <w:proofErr w:type="spellEnd"/>
      <w:r w:rsidRPr="00F326F2">
        <w:rPr>
          <w:rFonts w:ascii="Arial" w:eastAsia="Calibri Light" w:hAnsi="Arial" w:cs="Arial"/>
        </w:rPr>
        <w:t xml:space="preserve"> stwierdzi wystąpienie </w:t>
      </w:r>
      <w:r w:rsidR="00ED4A16">
        <w:rPr>
          <w:rFonts w:ascii="Arial" w:eastAsia="Calibri Light" w:hAnsi="Arial" w:cs="Arial"/>
        </w:rPr>
        <w:t>s</w:t>
      </w:r>
      <w:r w:rsidRPr="00F326F2">
        <w:rPr>
          <w:rFonts w:ascii="Arial" w:eastAsia="Calibri Light" w:hAnsi="Arial" w:cs="Arial"/>
        </w:rPr>
        <w:t xml:space="preserve">iły </w:t>
      </w:r>
      <w:r w:rsidR="00ED4A16">
        <w:rPr>
          <w:rFonts w:ascii="Arial" w:eastAsia="Calibri Light" w:hAnsi="Arial" w:cs="Arial"/>
        </w:rPr>
        <w:t>w</w:t>
      </w:r>
      <w:r w:rsidRPr="00F326F2">
        <w:rPr>
          <w:rFonts w:ascii="Arial" w:eastAsia="Calibri Light" w:hAnsi="Arial" w:cs="Arial"/>
        </w:rPr>
        <w:t xml:space="preserve">yższej ma obowiązek poinformowania o tym drugiej Strony na piśmie bez zbędnej zwłoki. </w:t>
      </w:r>
    </w:p>
    <w:p w14:paraId="63141AB2" w14:textId="7ABE8B96" w:rsidR="007F6F18" w:rsidRPr="00F326F2" w:rsidRDefault="00A93663" w:rsidP="00E03C22">
      <w:pPr>
        <w:numPr>
          <w:ilvl w:val="0"/>
          <w:numId w:val="47"/>
        </w:numPr>
        <w:suppressAutoHyphens/>
        <w:spacing w:after="120"/>
        <w:jc w:val="both"/>
        <w:rPr>
          <w:rFonts w:ascii="Arial" w:eastAsia="Calibri Light" w:hAnsi="Arial" w:cs="Arial"/>
        </w:rPr>
      </w:pPr>
      <w:r w:rsidRPr="00F326F2">
        <w:rPr>
          <w:rFonts w:ascii="Arial" w:eastAsia="Calibri Light" w:hAnsi="Arial" w:cs="Arial"/>
        </w:rPr>
        <w:t xml:space="preserve">Strona dotknięta działaniem </w:t>
      </w:r>
      <w:r w:rsidR="00ED4A16">
        <w:rPr>
          <w:rFonts w:ascii="Arial" w:eastAsia="Calibri Light" w:hAnsi="Arial" w:cs="Arial"/>
        </w:rPr>
        <w:t>s</w:t>
      </w:r>
      <w:r w:rsidRPr="00F326F2">
        <w:rPr>
          <w:rFonts w:ascii="Arial" w:eastAsia="Calibri Light" w:hAnsi="Arial" w:cs="Arial"/>
        </w:rPr>
        <w:t xml:space="preserve">iły </w:t>
      </w:r>
      <w:r w:rsidR="00ED4A16">
        <w:rPr>
          <w:rFonts w:ascii="Arial" w:eastAsia="Calibri Light" w:hAnsi="Arial" w:cs="Arial"/>
        </w:rPr>
        <w:t>w</w:t>
      </w:r>
      <w:r w:rsidRPr="00F326F2">
        <w:rPr>
          <w:rFonts w:ascii="Arial" w:eastAsia="Calibri Light" w:hAnsi="Arial" w:cs="Arial"/>
        </w:rPr>
        <w:t xml:space="preserve">yższej podejmie wszelkie konieczne czynności zmierzające do ograniczenia </w:t>
      </w:r>
      <w:proofErr w:type="spellStart"/>
      <w:r w:rsidRPr="00F326F2">
        <w:rPr>
          <w:rFonts w:ascii="Arial" w:eastAsia="Calibri Light" w:hAnsi="Arial" w:cs="Arial"/>
        </w:rPr>
        <w:t>skutk</w:t>
      </w:r>
      <w:proofErr w:type="spellEnd"/>
      <w:r w:rsidRPr="00F326F2">
        <w:rPr>
          <w:rFonts w:ascii="Arial" w:eastAsia="Calibri Light" w:hAnsi="Arial" w:cs="Arial"/>
          <w:lang w:val="es-ES_tradnl"/>
        </w:rPr>
        <w:t>ó</w:t>
      </w:r>
      <w:r w:rsidRPr="00F326F2">
        <w:rPr>
          <w:rFonts w:ascii="Arial" w:eastAsia="Calibri Light" w:hAnsi="Arial" w:cs="Arial"/>
        </w:rPr>
        <w:t xml:space="preserve">w </w:t>
      </w:r>
      <w:r w:rsidR="00ED4A16">
        <w:rPr>
          <w:rFonts w:ascii="Arial" w:eastAsia="Calibri Light" w:hAnsi="Arial" w:cs="Arial"/>
        </w:rPr>
        <w:t>s</w:t>
      </w:r>
      <w:r w:rsidRPr="00F326F2">
        <w:rPr>
          <w:rFonts w:ascii="Arial" w:eastAsia="Calibri Light" w:hAnsi="Arial" w:cs="Arial"/>
        </w:rPr>
        <w:t xml:space="preserve">iły </w:t>
      </w:r>
      <w:r w:rsidR="00ED4A16">
        <w:rPr>
          <w:rFonts w:ascii="Arial" w:eastAsia="Calibri Light" w:hAnsi="Arial" w:cs="Arial"/>
        </w:rPr>
        <w:t>w</w:t>
      </w:r>
      <w:r w:rsidRPr="00F326F2">
        <w:rPr>
          <w:rFonts w:ascii="Arial" w:eastAsia="Calibri Light" w:hAnsi="Arial" w:cs="Arial"/>
        </w:rPr>
        <w:t>yższej w zakresie wykonania zobowiązań wynikających z Umowy.</w:t>
      </w:r>
    </w:p>
    <w:p w14:paraId="63C3C033" w14:textId="7DCB231D" w:rsidR="007F6F18" w:rsidRDefault="00A93663" w:rsidP="00E03C22">
      <w:pPr>
        <w:numPr>
          <w:ilvl w:val="0"/>
          <w:numId w:val="47"/>
        </w:numPr>
        <w:suppressAutoHyphens/>
        <w:spacing w:after="120"/>
        <w:jc w:val="both"/>
        <w:rPr>
          <w:rFonts w:ascii="Arial" w:eastAsia="Calibri Light" w:hAnsi="Arial" w:cs="Arial"/>
        </w:rPr>
      </w:pPr>
      <w:r w:rsidRPr="00F326F2">
        <w:rPr>
          <w:rFonts w:ascii="Arial" w:eastAsia="Calibri Light" w:hAnsi="Arial" w:cs="Arial"/>
        </w:rPr>
        <w:lastRenderedPageBreak/>
        <w:t xml:space="preserve">W przypadku ustania </w:t>
      </w:r>
      <w:r w:rsidR="00ED4A16">
        <w:rPr>
          <w:rFonts w:ascii="Arial" w:eastAsia="Calibri Light" w:hAnsi="Arial" w:cs="Arial"/>
        </w:rPr>
        <w:t>s</w:t>
      </w:r>
      <w:r w:rsidRPr="00F326F2">
        <w:rPr>
          <w:rFonts w:ascii="Arial" w:eastAsia="Calibri Light" w:hAnsi="Arial" w:cs="Arial"/>
        </w:rPr>
        <w:t xml:space="preserve">iły </w:t>
      </w:r>
      <w:r w:rsidR="00ED4A16">
        <w:rPr>
          <w:rFonts w:ascii="Arial" w:eastAsia="Calibri Light" w:hAnsi="Arial" w:cs="Arial"/>
        </w:rPr>
        <w:t>w</w:t>
      </w:r>
      <w:r w:rsidRPr="00F326F2">
        <w:rPr>
          <w:rFonts w:ascii="Arial" w:eastAsia="Calibri Light" w:hAnsi="Arial" w:cs="Arial"/>
        </w:rPr>
        <w:t xml:space="preserve">yższej, Strona zawiadomi o tym bezzwłocznie drugą </w:t>
      </w:r>
      <w:proofErr w:type="spellStart"/>
      <w:r w:rsidRPr="00F326F2">
        <w:rPr>
          <w:rFonts w:ascii="Arial" w:eastAsia="Calibri Light" w:hAnsi="Arial" w:cs="Arial"/>
          <w:lang w:val="de-DE"/>
        </w:rPr>
        <w:t>Stron</w:t>
      </w:r>
      <w:proofErr w:type="spellEnd"/>
      <w:r w:rsidRPr="00F326F2">
        <w:rPr>
          <w:rFonts w:ascii="Arial" w:eastAsia="Calibri Light" w:hAnsi="Arial" w:cs="Arial"/>
        </w:rPr>
        <w:t xml:space="preserve">ę </w:t>
      </w:r>
      <w:r w:rsidRPr="00F326F2">
        <w:rPr>
          <w:rFonts w:ascii="Arial" w:eastAsia="Calibri Light" w:hAnsi="Arial" w:cs="Arial"/>
          <w:lang w:val="it-IT"/>
        </w:rPr>
        <w:t>na pi</w:t>
      </w:r>
      <w:r w:rsidRPr="00F326F2">
        <w:rPr>
          <w:rFonts w:ascii="Arial" w:eastAsia="Calibri Light" w:hAnsi="Arial" w:cs="Arial"/>
        </w:rPr>
        <w:t>śmie.</w:t>
      </w:r>
    </w:p>
    <w:p w14:paraId="57F9032C" w14:textId="77777777" w:rsidR="00F326F2" w:rsidRPr="00F326F2" w:rsidRDefault="00F326F2" w:rsidP="00F326F2">
      <w:pPr>
        <w:suppressAutoHyphens/>
        <w:spacing w:after="120"/>
        <w:ind w:left="708"/>
        <w:jc w:val="both"/>
        <w:rPr>
          <w:rFonts w:ascii="Arial" w:eastAsia="Calibri Light" w:hAnsi="Arial" w:cs="Arial"/>
        </w:rPr>
      </w:pPr>
    </w:p>
    <w:p w14:paraId="16E8DFDB" w14:textId="3C5DD468" w:rsidR="007F6F18" w:rsidRPr="005C5786" w:rsidRDefault="00A93663" w:rsidP="003D4D59">
      <w:pPr>
        <w:suppressAutoHyphens/>
        <w:spacing w:after="120" w:line="23" w:lineRule="atLeast"/>
        <w:jc w:val="center"/>
        <w:rPr>
          <w:rFonts w:ascii="Arial" w:eastAsia="Calibri Light" w:hAnsi="Arial" w:cs="Arial"/>
          <w:b/>
          <w:bCs/>
          <w:color w:val="auto"/>
        </w:rPr>
      </w:pPr>
      <w:r w:rsidRPr="005C5786">
        <w:rPr>
          <w:rFonts w:ascii="Arial" w:eastAsia="Calibri Light" w:hAnsi="Arial" w:cs="Arial"/>
          <w:b/>
          <w:bCs/>
          <w:color w:val="auto"/>
        </w:rPr>
        <w:t>§ 1</w:t>
      </w:r>
      <w:r w:rsidR="00C82BC7" w:rsidRPr="005C5786">
        <w:rPr>
          <w:rFonts w:ascii="Arial" w:eastAsia="Calibri Light" w:hAnsi="Arial" w:cs="Arial"/>
          <w:b/>
          <w:bCs/>
          <w:color w:val="auto"/>
        </w:rPr>
        <w:t>7</w:t>
      </w:r>
    </w:p>
    <w:p w14:paraId="5F2A4C04" w14:textId="72450C95" w:rsidR="005C5786" w:rsidRPr="00597E81" w:rsidRDefault="00A93663" w:rsidP="005C5786">
      <w:pPr>
        <w:pStyle w:val="Akapitzlist"/>
        <w:numPr>
          <w:ilvl w:val="0"/>
          <w:numId w:val="57"/>
        </w:numPr>
        <w:tabs>
          <w:tab w:val="left" w:pos="426"/>
          <w:tab w:val="left" w:pos="993"/>
        </w:tabs>
        <w:suppressAutoHyphens/>
        <w:spacing w:after="120" w:line="23" w:lineRule="atLeast"/>
        <w:jc w:val="both"/>
        <w:rPr>
          <w:rFonts w:ascii="Arial" w:eastAsia="Calibri Light" w:hAnsi="Arial" w:cs="Arial"/>
          <w:color w:val="auto"/>
        </w:rPr>
      </w:pPr>
      <w:r w:rsidRPr="005C5786">
        <w:rPr>
          <w:rFonts w:ascii="Arial" w:eastAsia="Calibri Light" w:hAnsi="Arial" w:cs="Arial"/>
        </w:rPr>
        <w:t xml:space="preserve">Wykonawca zobowiązuje się do posiadania ubezpieczenia odpowiedzialności cywilnej w zakresie prowadzonej działalności związanej z Przedmiotem </w:t>
      </w:r>
      <w:r w:rsidRPr="00597E81">
        <w:rPr>
          <w:rFonts w:ascii="Arial" w:eastAsia="Calibri Light" w:hAnsi="Arial" w:cs="Arial"/>
          <w:color w:val="auto"/>
        </w:rPr>
        <w:t>Umowy</w:t>
      </w:r>
      <w:r w:rsidR="00B06541">
        <w:rPr>
          <w:rFonts w:ascii="Arial" w:eastAsia="Calibri Light" w:hAnsi="Arial" w:cs="Arial"/>
          <w:color w:val="auto"/>
        </w:rPr>
        <w:t xml:space="preserve"> na kwotę nie niższą niż 1 500 000,00 PLN</w:t>
      </w:r>
      <w:r w:rsidRPr="00597E81">
        <w:rPr>
          <w:rFonts w:ascii="Arial" w:eastAsia="Calibri Light" w:hAnsi="Arial" w:cs="Arial"/>
          <w:color w:val="auto"/>
        </w:rPr>
        <w:t>.</w:t>
      </w:r>
    </w:p>
    <w:p w14:paraId="2E450368" w14:textId="4E3372EC" w:rsidR="005C5786" w:rsidRPr="00597E81" w:rsidRDefault="005C5786" w:rsidP="005C5786">
      <w:pPr>
        <w:pStyle w:val="Akapitzlist"/>
        <w:numPr>
          <w:ilvl w:val="0"/>
          <w:numId w:val="57"/>
        </w:numPr>
        <w:tabs>
          <w:tab w:val="left" w:pos="426"/>
          <w:tab w:val="left" w:pos="993"/>
        </w:tabs>
        <w:suppressAutoHyphens/>
        <w:spacing w:after="120" w:line="23" w:lineRule="atLeast"/>
        <w:jc w:val="both"/>
        <w:rPr>
          <w:rFonts w:ascii="Arial" w:eastAsia="Calibri Light" w:hAnsi="Arial" w:cs="Arial"/>
          <w:color w:val="auto"/>
        </w:rPr>
      </w:pPr>
      <w:r w:rsidRPr="00597E81">
        <w:rPr>
          <w:rFonts w:ascii="Arial" w:eastAsia="Calibri Light" w:hAnsi="Arial" w:cs="Arial"/>
          <w:bCs/>
          <w:color w:val="auto"/>
        </w:rPr>
        <w:t>Po zawarciu umowy ubezpieczenia, o którym mowa powyżej, nie później niż w dniu zawarcia Umowy, Wykonawca przedłoży Zamawiającemu kserokopie polisy, a także każdorazowo ewentualne aneksy do niej w okresie obowiązywania Umowy.</w:t>
      </w:r>
    </w:p>
    <w:p w14:paraId="5347F3EC" w14:textId="77777777" w:rsidR="007F6F18" w:rsidRPr="00F326F2" w:rsidRDefault="007F6F18" w:rsidP="003D4D59">
      <w:pPr>
        <w:spacing w:after="120"/>
        <w:jc w:val="both"/>
        <w:rPr>
          <w:rFonts w:ascii="Arial" w:eastAsia="Calibri Light" w:hAnsi="Arial" w:cs="Arial"/>
        </w:rPr>
      </w:pPr>
    </w:p>
    <w:p w14:paraId="755640CF" w14:textId="76AA6AED" w:rsidR="007F6F18" w:rsidRPr="00F326F2" w:rsidRDefault="00A93663" w:rsidP="003D4D59">
      <w:pPr>
        <w:jc w:val="center"/>
        <w:rPr>
          <w:rFonts w:ascii="Arial" w:eastAsia="Calibri Light" w:hAnsi="Arial" w:cs="Arial"/>
          <w:b/>
          <w:bCs/>
        </w:rPr>
      </w:pPr>
      <w:r w:rsidRPr="00F326F2">
        <w:rPr>
          <w:rFonts w:ascii="Arial" w:eastAsia="Calibri Light" w:hAnsi="Arial" w:cs="Arial"/>
          <w:b/>
          <w:bCs/>
        </w:rPr>
        <w:t>§ 1</w:t>
      </w:r>
      <w:r w:rsidR="00C82BC7" w:rsidRPr="00F326F2">
        <w:rPr>
          <w:rFonts w:ascii="Arial" w:eastAsia="Calibri Light" w:hAnsi="Arial" w:cs="Arial"/>
          <w:b/>
          <w:bCs/>
        </w:rPr>
        <w:t>8</w:t>
      </w:r>
    </w:p>
    <w:p w14:paraId="09013FB6" w14:textId="38972C58" w:rsidR="007F6F18" w:rsidRDefault="00A93663" w:rsidP="00E03C22">
      <w:pPr>
        <w:pStyle w:val="Akapitzlist"/>
        <w:numPr>
          <w:ilvl w:val="0"/>
          <w:numId w:val="49"/>
        </w:numPr>
        <w:tabs>
          <w:tab w:val="clear" w:pos="1416"/>
        </w:tabs>
        <w:ind w:left="709" w:hanging="720"/>
        <w:jc w:val="both"/>
        <w:rPr>
          <w:rFonts w:ascii="Arial" w:eastAsia="Calibri Light" w:hAnsi="Arial" w:cs="Arial"/>
        </w:rPr>
      </w:pPr>
      <w:r w:rsidRPr="00F326F2">
        <w:rPr>
          <w:rFonts w:ascii="Arial" w:eastAsia="Calibri Light" w:hAnsi="Arial" w:cs="Arial"/>
        </w:rPr>
        <w:t xml:space="preserve">W sprawach nieuregulowanych niniejszą </w:t>
      </w:r>
      <w:r w:rsidR="007C1344" w:rsidRPr="00F326F2">
        <w:rPr>
          <w:rFonts w:ascii="Arial" w:eastAsia="Calibri Light" w:hAnsi="Arial" w:cs="Arial"/>
        </w:rPr>
        <w:t xml:space="preserve">Umową </w:t>
      </w:r>
      <w:r w:rsidRPr="00F326F2">
        <w:rPr>
          <w:rFonts w:ascii="Arial" w:eastAsia="Calibri Light" w:hAnsi="Arial" w:cs="Arial"/>
        </w:rPr>
        <w:t xml:space="preserve">zastosowanie mają </w:t>
      </w:r>
      <w:r w:rsidR="007C1344" w:rsidRPr="00F326F2">
        <w:rPr>
          <w:rFonts w:ascii="Arial" w:eastAsia="Calibri Light" w:hAnsi="Arial" w:cs="Arial"/>
        </w:rPr>
        <w:t xml:space="preserve">w szczególności </w:t>
      </w:r>
      <w:r w:rsidRPr="00F326F2">
        <w:rPr>
          <w:rFonts w:ascii="Arial" w:eastAsia="Calibri Light" w:hAnsi="Arial" w:cs="Arial"/>
        </w:rPr>
        <w:t>odpowiednie przepisy Kodeksu Cywilnego i przepis</w:t>
      </w:r>
      <w:r w:rsidRPr="00F326F2">
        <w:rPr>
          <w:rFonts w:ascii="Arial" w:eastAsia="Calibri Light" w:hAnsi="Arial" w:cs="Arial"/>
          <w:lang w:val="es-ES_tradnl"/>
        </w:rPr>
        <w:t>ó</w:t>
      </w:r>
      <w:r w:rsidRPr="00F326F2">
        <w:rPr>
          <w:rFonts w:ascii="Arial" w:eastAsia="Calibri Light" w:hAnsi="Arial" w:cs="Arial"/>
        </w:rPr>
        <w:t>w Prawa Budowlanego.</w:t>
      </w:r>
    </w:p>
    <w:p w14:paraId="0AFD21EA" w14:textId="77777777" w:rsidR="00263A37" w:rsidRPr="00F326F2" w:rsidRDefault="00263A37" w:rsidP="00263A37">
      <w:pPr>
        <w:pStyle w:val="Akapitzlist"/>
        <w:ind w:left="709"/>
        <w:jc w:val="both"/>
        <w:rPr>
          <w:rFonts w:ascii="Arial" w:eastAsia="Calibri Light" w:hAnsi="Arial" w:cs="Arial"/>
        </w:rPr>
      </w:pPr>
    </w:p>
    <w:p w14:paraId="0FF5DBFF" w14:textId="3CC7065A" w:rsidR="007F6F18" w:rsidRPr="00F326F2" w:rsidRDefault="00A93663" w:rsidP="00E03C22">
      <w:pPr>
        <w:pStyle w:val="Akapitzlist"/>
        <w:numPr>
          <w:ilvl w:val="0"/>
          <w:numId w:val="49"/>
        </w:numPr>
        <w:tabs>
          <w:tab w:val="clear" w:pos="1416"/>
        </w:tabs>
        <w:ind w:left="709" w:hanging="720"/>
        <w:jc w:val="both"/>
        <w:rPr>
          <w:rFonts w:ascii="Arial" w:eastAsia="Calibri Light" w:hAnsi="Arial" w:cs="Arial"/>
        </w:rPr>
      </w:pPr>
      <w:r w:rsidRPr="00F326F2">
        <w:rPr>
          <w:rFonts w:ascii="Arial" w:eastAsia="Calibri Light" w:hAnsi="Arial" w:cs="Arial"/>
        </w:rPr>
        <w:t xml:space="preserve">Integralną część umowy stanowią następujące załączniki: </w:t>
      </w:r>
    </w:p>
    <w:p w14:paraId="660585EC" w14:textId="2C0AC6E1" w:rsidR="007F6F18" w:rsidRPr="00263A37" w:rsidRDefault="00263A37" w:rsidP="00263A37">
      <w:pPr>
        <w:pStyle w:val="Akapitzlist"/>
        <w:tabs>
          <w:tab w:val="left" w:pos="1745"/>
        </w:tabs>
        <w:jc w:val="both"/>
        <w:rPr>
          <w:rFonts w:ascii="Arial" w:eastAsia="Calibri Light" w:hAnsi="Arial" w:cs="Arial"/>
          <w:sz w:val="6"/>
          <w:szCs w:val="6"/>
        </w:rPr>
      </w:pPr>
      <w:r>
        <w:rPr>
          <w:rFonts w:ascii="Arial" w:eastAsia="Calibri Light" w:hAnsi="Arial" w:cs="Arial"/>
        </w:rPr>
        <w:tab/>
      </w:r>
    </w:p>
    <w:p w14:paraId="0F8969C5" w14:textId="1F400181" w:rsidR="006E7817" w:rsidRDefault="006E7817" w:rsidP="005C5786">
      <w:pPr>
        <w:ind w:left="1134" w:hanging="283"/>
        <w:jc w:val="both"/>
        <w:rPr>
          <w:rFonts w:ascii="Arial" w:hAnsi="Arial" w:cs="Arial"/>
        </w:rPr>
      </w:pPr>
      <w:r>
        <w:rPr>
          <w:rFonts w:ascii="Arial" w:hAnsi="Arial" w:cs="Arial"/>
        </w:rPr>
        <w:t xml:space="preserve">- Specyfikacja Warunków Zamówienia z </w:t>
      </w:r>
      <w:r w:rsidR="00021DDE">
        <w:rPr>
          <w:rFonts w:ascii="Arial" w:hAnsi="Arial" w:cs="Arial"/>
        </w:rPr>
        <w:t>z</w:t>
      </w:r>
      <w:r>
        <w:rPr>
          <w:rFonts w:ascii="Arial" w:hAnsi="Arial" w:cs="Arial"/>
        </w:rPr>
        <w:t>ałącznikami.</w:t>
      </w:r>
    </w:p>
    <w:p w14:paraId="65F4CCDD" w14:textId="76FA13B2" w:rsidR="006E7817" w:rsidRDefault="00263A37" w:rsidP="005C5786">
      <w:pPr>
        <w:ind w:left="1134" w:hanging="283"/>
        <w:jc w:val="both"/>
        <w:rPr>
          <w:rFonts w:ascii="Arial" w:hAnsi="Arial" w:cs="Arial"/>
        </w:rPr>
      </w:pPr>
      <w:r>
        <w:rPr>
          <w:rFonts w:ascii="Arial" w:hAnsi="Arial" w:cs="Arial"/>
        </w:rPr>
        <w:t xml:space="preserve">- </w:t>
      </w:r>
      <w:r w:rsidR="006E7817">
        <w:rPr>
          <w:rFonts w:ascii="Arial" w:hAnsi="Arial" w:cs="Arial"/>
        </w:rPr>
        <w:t xml:space="preserve">Oferta Wykonawcy </w:t>
      </w:r>
      <w:r w:rsidR="00021DDE">
        <w:rPr>
          <w:rFonts w:ascii="Arial" w:hAnsi="Arial" w:cs="Arial"/>
        </w:rPr>
        <w:t>zawierają</w:t>
      </w:r>
      <w:r w:rsidR="006E7817">
        <w:rPr>
          <w:rFonts w:ascii="Arial" w:hAnsi="Arial" w:cs="Arial"/>
        </w:rPr>
        <w:t>ca</w:t>
      </w:r>
    </w:p>
    <w:p w14:paraId="41979FDE" w14:textId="75920F5F" w:rsidR="006E7817" w:rsidRDefault="006E7817" w:rsidP="005C5786">
      <w:pPr>
        <w:ind w:left="1134" w:hanging="283"/>
        <w:jc w:val="both"/>
        <w:rPr>
          <w:rFonts w:ascii="Arial" w:hAnsi="Arial" w:cs="Arial"/>
        </w:rPr>
      </w:pPr>
      <w:r>
        <w:rPr>
          <w:rFonts w:ascii="Arial" w:hAnsi="Arial" w:cs="Arial"/>
        </w:rPr>
        <w:tab/>
      </w:r>
      <w:r>
        <w:rPr>
          <w:rFonts w:ascii="Arial" w:hAnsi="Arial" w:cs="Arial"/>
        </w:rPr>
        <w:tab/>
      </w:r>
      <w:r>
        <w:rPr>
          <w:rFonts w:ascii="Arial" w:hAnsi="Arial" w:cs="Arial"/>
        </w:rPr>
        <w:tab/>
        <w:t>- Formularz oferty,</w:t>
      </w:r>
    </w:p>
    <w:p w14:paraId="46383690" w14:textId="2AEE8B19" w:rsidR="006E7817" w:rsidRDefault="006E7817" w:rsidP="005C5786">
      <w:pPr>
        <w:ind w:left="1134" w:hanging="283"/>
        <w:jc w:val="both"/>
        <w:rPr>
          <w:rFonts w:ascii="Arial" w:hAnsi="Arial" w:cs="Arial"/>
        </w:rPr>
      </w:pPr>
      <w:r>
        <w:rPr>
          <w:rFonts w:ascii="Arial" w:hAnsi="Arial" w:cs="Arial"/>
        </w:rPr>
        <w:tab/>
      </w:r>
      <w:r>
        <w:rPr>
          <w:rFonts w:ascii="Arial" w:hAnsi="Arial" w:cs="Arial"/>
        </w:rPr>
        <w:tab/>
      </w:r>
      <w:r>
        <w:rPr>
          <w:rFonts w:ascii="Arial" w:hAnsi="Arial" w:cs="Arial"/>
        </w:rPr>
        <w:tab/>
        <w:t>- Załącznik nr A do Formularza oferty – składniki cenotwórcze,</w:t>
      </w:r>
    </w:p>
    <w:p w14:paraId="0A1D8E73" w14:textId="6503D04F" w:rsidR="006E7817" w:rsidRDefault="006E7817" w:rsidP="005C5786">
      <w:pPr>
        <w:ind w:left="1134" w:hanging="283"/>
        <w:jc w:val="both"/>
        <w:rPr>
          <w:rFonts w:ascii="Arial" w:hAnsi="Arial" w:cs="Arial"/>
        </w:rPr>
      </w:pPr>
      <w:r>
        <w:rPr>
          <w:rFonts w:ascii="Arial" w:hAnsi="Arial" w:cs="Arial"/>
        </w:rPr>
        <w:tab/>
      </w:r>
      <w:r>
        <w:rPr>
          <w:rFonts w:ascii="Arial" w:hAnsi="Arial" w:cs="Arial"/>
        </w:rPr>
        <w:tab/>
      </w:r>
      <w:r>
        <w:rPr>
          <w:rFonts w:ascii="Arial" w:hAnsi="Arial" w:cs="Arial"/>
        </w:rPr>
        <w:tab/>
        <w:t>- Wykaz robót,</w:t>
      </w:r>
    </w:p>
    <w:p w14:paraId="5AA41D45" w14:textId="62AE59E6" w:rsidR="006E7817" w:rsidRDefault="006E7817" w:rsidP="005C5786">
      <w:pPr>
        <w:ind w:left="1134" w:hanging="283"/>
        <w:jc w:val="both"/>
        <w:rPr>
          <w:rFonts w:ascii="Arial" w:hAnsi="Arial" w:cs="Arial"/>
        </w:rPr>
      </w:pPr>
      <w:r>
        <w:rPr>
          <w:rFonts w:ascii="Arial" w:hAnsi="Arial" w:cs="Arial"/>
        </w:rPr>
        <w:tab/>
      </w:r>
      <w:r>
        <w:rPr>
          <w:rFonts w:ascii="Arial" w:hAnsi="Arial" w:cs="Arial"/>
        </w:rPr>
        <w:tab/>
      </w:r>
      <w:r>
        <w:rPr>
          <w:rFonts w:ascii="Arial" w:hAnsi="Arial" w:cs="Arial"/>
        </w:rPr>
        <w:tab/>
        <w:t>- Wykaz osób,</w:t>
      </w:r>
    </w:p>
    <w:p w14:paraId="4F0A8C1F" w14:textId="2D3978C4" w:rsidR="006E7817" w:rsidRDefault="006E7817" w:rsidP="005C5786">
      <w:pPr>
        <w:ind w:left="1134" w:hanging="283"/>
        <w:jc w:val="both"/>
        <w:rPr>
          <w:rFonts w:ascii="Arial" w:hAnsi="Arial" w:cs="Arial"/>
        </w:rPr>
      </w:pPr>
      <w:r>
        <w:rPr>
          <w:rFonts w:ascii="Arial" w:hAnsi="Arial" w:cs="Arial"/>
        </w:rPr>
        <w:tab/>
      </w:r>
      <w:r>
        <w:rPr>
          <w:rFonts w:ascii="Arial" w:hAnsi="Arial" w:cs="Arial"/>
        </w:rPr>
        <w:tab/>
      </w:r>
      <w:r>
        <w:rPr>
          <w:rFonts w:ascii="Arial" w:hAnsi="Arial" w:cs="Arial"/>
        </w:rPr>
        <w:tab/>
        <w:t>- Wykaz sprzętu,</w:t>
      </w:r>
    </w:p>
    <w:p w14:paraId="2529ECA8" w14:textId="6D0BBDC4" w:rsidR="00AC5909" w:rsidRDefault="00AC5909" w:rsidP="00263A37">
      <w:pPr>
        <w:ind w:firstLine="708"/>
        <w:jc w:val="both"/>
        <w:rPr>
          <w:rFonts w:ascii="Arial" w:hAnsi="Arial" w:cs="Arial"/>
        </w:rPr>
      </w:pPr>
      <w:r>
        <w:rPr>
          <w:rFonts w:ascii="Arial" w:hAnsi="Arial" w:cs="Arial"/>
        </w:rPr>
        <w:t>– Karta Gwarancyjna</w:t>
      </w:r>
    </w:p>
    <w:p w14:paraId="2DD57015" w14:textId="1717FDE5" w:rsidR="00AC5909" w:rsidRDefault="00AC5909" w:rsidP="00263A37">
      <w:pPr>
        <w:ind w:left="12" w:firstLine="708"/>
        <w:jc w:val="both"/>
        <w:rPr>
          <w:rFonts w:ascii="Arial" w:hAnsi="Arial" w:cs="Arial"/>
        </w:rPr>
      </w:pPr>
      <w:r>
        <w:rPr>
          <w:rFonts w:ascii="Arial" w:hAnsi="Arial" w:cs="Arial"/>
        </w:rPr>
        <w:t xml:space="preserve">- </w:t>
      </w:r>
      <w:r w:rsidRPr="00AC5909">
        <w:rPr>
          <w:rFonts w:ascii="Arial" w:hAnsi="Arial" w:cs="Arial"/>
        </w:rPr>
        <w:t>Wydruk z KRS Wykonawcy lub wydruk z CEIDG Wykonawcy</w:t>
      </w:r>
    </w:p>
    <w:p w14:paraId="0F5AB757" w14:textId="58251445" w:rsidR="007F0D25" w:rsidRDefault="007F0D25" w:rsidP="007F0D25">
      <w:pPr>
        <w:ind w:firstLine="708"/>
        <w:jc w:val="both"/>
        <w:rPr>
          <w:rFonts w:ascii="Arial" w:hAnsi="Arial" w:cs="Arial"/>
        </w:rPr>
      </w:pPr>
      <w:r w:rsidRPr="003839CC">
        <w:rPr>
          <w:rFonts w:ascii="Arial" w:hAnsi="Arial" w:cs="Arial"/>
        </w:rPr>
        <w:t>- Załącznik nr 9 do OPZ – Oświadczenie o wyznaczeniu koordynatora ds. BHP</w:t>
      </w:r>
    </w:p>
    <w:p w14:paraId="0E73E667" w14:textId="77777777" w:rsidR="007F0D25" w:rsidRDefault="007F0D25" w:rsidP="00263A37">
      <w:pPr>
        <w:ind w:left="12" w:firstLine="708"/>
        <w:jc w:val="both"/>
        <w:rPr>
          <w:rFonts w:ascii="Arial" w:hAnsi="Arial" w:cs="Arial"/>
        </w:rPr>
      </w:pPr>
    </w:p>
    <w:p w14:paraId="2100DF78" w14:textId="77777777" w:rsidR="005C58A6" w:rsidRPr="00F326F2" w:rsidRDefault="005C58A6" w:rsidP="00263A37">
      <w:pPr>
        <w:jc w:val="both"/>
        <w:rPr>
          <w:rFonts w:ascii="Arial" w:eastAsia="Calibri Light" w:hAnsi="Arial" w:cs="Arial"/>
        </w:rPr>
      </w:pPr>
    </w:p>
    <w:p w14:paraId="65BDBF4A" w14:textId="77777777" w:rsidR="007F6F18" w:rsidRPr="00F326F2" w:rsidRDefault="00A93663" w:rsidP="00E03C22">
      <w:pPr>
        <w:pStyle w:val="Akapitzlist"/>
        <w:numPr>
          <w:ilvl w:val="0"/>
          <w:numId w:val="50"/>
        </w:numPr>
        <w:tabs>
          <w:tab w:val="clear" w:pos="1416"/>
        </w:tabs>
        <w:ind w:hanging="720"/>
        <w:jc w:val="both"/>
        <w:rPr>
          <w:rFonts w:ascii="Arial" w:eastAsia="Calibri Light" w:hAnsi="Arial" w:cs="Arial"/>
        </w:rPr>
      </w:pPr>
      <w:r w:rsidRPr="00F326F2">
        <w:rPr>
          <w:rFonts w:ascii="Arial" w:eastAsia="Calibri Light" w:hAnsi="Arial" w:cs="Arial"/>
        </w:rPr>
        <w:t xml:space="preserve">Umowę sporządzono w </w:t>
      </w:r>
      <w:proofErr w:type="spellStart"/>
      <w:r w:rsidRPr="00F326F2">
        <w:rPr>
          <w:rFonts w:ascii="Arial" w:eastAsia="Calibri Light" w:hAnsi="Arial" w:cs="Arial"/>
        </w:rPr>
        <w:t>dw</w:t>
      </w:r>
      <w:proofErr w:type="spellEnd"/>
      <w:r w:rsidRPr="00F326F2">
        <w:rPr>
          <w:rFonts w:ascii="Arial" w:eastAsia="Calibri Light" w:hAnsi="Arial" w:cs="Arial"/>
          <w:lang w:val="es-ES_tradnl"/>
        </w:rPr>
        <w:t>ó</w:t>
      </w:r>
      <w:proofErr w:type="spellStart"/>
      <w:r w:rsidRPr="00F326F2">
        <w:rPr>
          <w:rFonts w:ascii="Arial" w:eastAsia="Calibri Light" w:hAnsi="Arial" w:cs="Arial"/>
        </w:rPr>
        <w:t>ch</w:t>
      </w:r>
      <w:proofErr w:type="spellEnd"/>
      <w:r w:rsidRPr="00F326F2">
        <w:rPr>
          <w:rFonts w:ascii="Arial" w:eastAsia="Calibri Light" w:hAnsi="Arial" w:cs="Arial"/>
        </w:rPr>
        <w:t xml:space="preserve"> jednobrzmiących egzemplarzach po jednym dla każdej ze Stron.</w:t>
      </w:r>
    </w:p>
    <w:p w14:paraId="1EBBDC2E" w14:textId="77777777" w:rsidR="007F6F18" w:rsidRPr="00F326F2" w:rsidRDefault="007F6F18">
      <w:pPr>
        <w:jc w:val="both"/>
        <w:rPr>
          <w:rFonts w:ascii="Arial" w:eastAsia="Calibri Light" w:hAnsi="Arial" w:cs="Arial"/>
        </w:rPr>
      </w:pPr>
    </w:p>
    <w:p w14:paraId="27FA92A6" w14:textId="77777777" w:rsidR="007F6F18" w:rsidRPr="00F326F2" w:rsidRDefault="007F6F18">
      <w:pPr>
        <w:jc w:val="both"/>
        <w:rPr>
          <w:rFonts w:ascii="Arial" w:eastAsia="Calibri Light" w:hAnsi="Arial" w:cs="Arial"/>
        </w:rPr>
      </w:pPr>
    </w:p>
    <w:p w14:paraId="52D8BE26" w14:textId="77777777" w:rsidR="007F6F18" w:rsidRPr="00F326F2" w:rsidRDefault="007F6F18">
      <w:pPr>
        <w:jc w:val="both"/>
        <w:rPr>
          <w:rFonts w:ascii="Arial" w:eastAsia="Calibri Light" w:hAnsi="Arial" w:cs="Arial"/>
        </w:rPr>
      </w:pPr>
    </w:p>
    <w:p w14:paraId="60039B75" w14:textId="77777777" w:rsidR="007F6F18" w:rsidRPr="00F326F2" w:rsidRDefault="007F6F18">
      <w:pPr>
        <w:jc w:val="both"/>
        <w:rPr>
          <w:rFonts w:ascii="Arial" w:eastAsia="Calibri Light" w:hAnsi="Arial" w:cs="Arial"/>
        </w:rPr>
      </w:pPr>
    </w:p>
    <w:p w14:paraId="056FC7AD" w14:textId="77777777" w:rsidR="007F6F18" w:rsidRDefault="00A93663">
      <w:pPr>
        <w:pStyle w:val="NormalnyWeb"/>
        <w:spacing w:before="0" w:after="0"/>
        <w:rPr>
          <w:rFonts w:ascii="Arial" w:eastAsia="Calibri Light" w:hAnsi="Arial" w:cs="Arial"/>
        </w:rPr>
      </w:pPr>
      <w:r w:rsidRPr="00F326F2">
        <w:rPr>
          <w:rFonts w:ascii="Arial" w:eastAsia="Calibri Light" w:hAnsi="Arial" w:cs="Arial"/>
        </w:rPr>
        <w:t xml:space="preserve">Zamawiający </w:t>
      </w:r>
      <w:r w:rsidRPr="00F326F2">
        <w:rPr>
          <w:rFonts w:ascii="Arial" w:eastAsia="Calibri Light" w:hAnsi="Arial" w:cs="Arial"/>
        </w:rPr>
        <w:tab/>
      </w:r>
      <w:r w:rsidRPr="00F326F2">
        <w:rPr>
          <w:rFonts w:ascii="Arial" w:eastAsia="Calibri Light" w:hAnsi="Arial" w:cs="Arial"/>
        </w:rPr>
        <w:tab/>
      </w:r>
      <w:r w:rsidRPr="00F326F2">
        <w:rPr>
          <w:rFonts w:ascii="Arial" w:eastAsia="Calibri Light" w:hAnsi="Arial" w:cs="Arial"/>
        </w:rPr>
        <w:tab/>
      </w:r>
      <w:r w:rsidRPr="00F326F2">
        <w:rPr>
          <w:rFonts w:ascii="Arial" w:eastAsia="Calibri Light" w:hAnsi="Arial" w:cs="Arial"/>
        </w:rPr>
        <w:tab/>
      </w:r>
      <w:r w:rsidRPr="00F326F2">
        <w:rPr>
          <w:rFonts w:ascii="Arial" w:eastAsia="Calibri Light" w:hAnsi="Arial" w:cs="Arial"/>
        </w:rPr>
        <w:tab/>
      </w:r>
      <w:r w:rsidRPr="00F326F2">
        <w:rPr>
          <w:rFonts w:ascii="Arial" w:eastAsia="Calibri Light" w:hAnsi="Arial" w:cs="Arial"/>
        </w:rPr>
        <w:tab/>
      </w:r>
      <w:r w:rsidRPr="00F326F2">
        <w:rPr>
          <w:rFonts w:ascii="Arial" w:eastAsia="Calibri Light" w:hAnsi="Arial" w:cs="Arial"/>
        </w:rPr>
        <w:tab/>
        <w:t xml:space="preserve">           Wykonawca</w:t>
      </w:r>
    </w:p>
    <w:p w14:paraId="24B2F809" w14:textId="77777777" w:rsidR="00B06541" w:rsidRDefault="00B06541">
      <w:pPr>
        <w:pStyle w:val="NormalnyWeb"/>
        <w:spacing w:before="0" w:after="0"/>
        <w:rPr>
          <w:rFonts w:ascii="Arial" w:eastAsia="Calibri Light" w:hAnsi="Arial" w:cs="Arial"/>
        </w:rPr>
      </w:pPr>
    </w:p>
    <w:p w14:paraId="1183C493" w14:textId="77777777" w:rsidR="00B06541" w:rsidRPr="00F326F2" w:rsidRDefault="00B06541">
      <w:pPr>
        <w:rPr>
          <w:rFonts w:ascii="Arial" w:eastAsia="Calibri Light" w:hAnsi="Arial" w:cs="Arial"/>
        </w:rPr>
      </w:pPr>
    </w:p>
    <w:p w14:paraId="77140662" w14:textId="77777777" w:rsidR="007F6F18" w:rsidRPr="00F326F2" w:rsidRDefault="007F6F18">
      <w:pPr>
        <w:rPr>
          <w:rFonts w:ascii="Arial" w:eastAsia="Calibri Light" w:hAnsi="Arial" w:cs="Arial"/>
        </w:rPr>
      </w:pPr>
    </w:p>
    <w:p w14:paraId="5645CEBE" w14:textId="77777777" w:rsidR="007F6F18" w:rsidRPr="00F326F2" w:rsidRDefault="007F6F18">
      <w:pPr>
        <w:jc w:val="center"/>
        <w:rPr>
          <w:rFonts w:ascii="Arial" w:eastAsia="Calibri Light" w:hAnsi="Arial" w:cs="Arial"/>
          <w:b/>
          <w:bCs/>
        </w:rPr>
      </w:pPr>
    </w:p>
    <w:p w14:paraId="4F1933A7" w14:textId="77777777" w:rsidR="007F6F18" w:rsidRPr="00F326F2" w:rsidRDefault="007F6F18">
      <w:pPr>
        <w:jc w:val="center"/>
        <w:rPr>
          <w:rFonts w:ascii="Arial" w:eastAsia="Calibri Light" w:hAnsi="Arial" w:cs="Arial"/>
          <w:b/>
          <w:bCs/>
        </w:rPr>
      </w:pPr>
    </w:p>
    <w:p w14:paraId="593F5BA6" w14:textId="77777777" w:rsidR="007F6F18" w:rsidRPr="00F326F2" w:rsidRDefault="007F6F18" w:rsidP="00D370DB">
      <w:pPr>
        <w:rPr>
          <w:rFonts w:ascii="Arial" w:eastAsia="Calibri Light" w:hAnsi="Arial" w:cs="Arial"/>
          <w:b/>
          <w:bCs/>
        </w:rPr>
      </w:pPr>
    </w:p>
    <w:p w14:paraId="6EABCD1D" w14:textId="77777777" w:rsidR="007F6F18" w:rsidRPr="00F326F2" w:rsidRDefault="007F6F18">
      <w:pPr>
        <w:jc w:val="center"/>
        <w:rPr>
          <w:rFonts w:ascii="Arial" w:eastAsia="Calibri Light" w:hAnsi="Arial" w:cs="Arial"/>
          <w:b/>
          <w:bCs/>
        </w:rPr>
      </w:pPr>
    </w:p>
    <w:p w14:paraId="4FE8BB42" w14:textId="77777777" w:rsidR="007F6F18" w:rsidRPr="00F326F2" w:rsidRDefault="007F6F18">
      <w:pPr>
        <w:jc w:val="center"/>
        <w:rPr>
          <w:rFonts w:ascii="Arial" w:eastAsia="Calibri Light" w:hAnsi="Arial" w:cs="Arial"/>
          <w:b/>
          <w:bCs/>
        </w:rPr>
      </w:pPr>
    </w:p>
    <w:p w14:paraId="2E64B835" w14:textId="77777777" w:rsidR="007F6F18" w:rsidRPr="00F326F2" w:rsidRDefault="007F6F18">
      <w:pPr>
        <w:jc w:val="center"/>
        <w:rPr>
          <w:rFonts w:ascii="Arial" w:hAnsi="Arial" w:cs="Arial"/>
        </w:rPr>
      </w:pPr>
    </w:p>
    <w:sectPr w:rsidR="007F6F18" w:rsidRPr="00F326F2">
      <w:headerReference w:type="default" r:id="rId9"/>
      <w:footerReference w:type="default" r:id="rId10"/>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38222" w14:textId="77777777" w:rsidR="004420C7" w:rsidRDefault="004420C7">
      <w:r>
        <w:separator/>
      </w:r>
    </w:p>
  </w:endnote>
  <w:endnote w:type="continuationSeparator" w:id="0">
    <w:p w14:paraId="67B88AEB" w14:textId="77777777" w:rsidR="004420C7" w:rsidRDefault="00442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6175A" w14:textId="77777777" w:rsidR="00B36C15" w:rsidRDefault="00B36C15">
    <w:pPr>
      <w:pStyle w:val="Nagweki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9AF6E" w14:textId="77777777" w:rsidR="004420C7" w:rsidRDefault="004420C7">
      <w:r>
        <w:separator/>
      </w:r>
    </w:p>
  </w:footnote>
  <w:footnote w:type="continuationSeparator" w:id="0">
    <w:p w14:paraId="6FF1ADC3" w14:textId="77777777" w:rsidR="004420C7" w:rsidRDefault="004420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D7688" w14:textId="77777777" w:rsidR="00B36C15" w:rsidRDefault="00B36C15">
    <w:pPr>
      <w:pStyle w:val="Nagwekistop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40444D8"/>
    <w:name w:val="WW8Num12"/>
    <w:lvl w:ilvl="0">
      <w:start w:val="1"/>
      <w:numFmt w:val="decimal"/>
      <w:lvlText w:val="%1."/>
      <w:lvlJc w:val="left"/>
      <w:pPr>
        <w:tabs>
          <w:tab w:val="num" w:pos="72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E02B36"/>
    <w:multiLevelType w:val="multilevel"/>
    <w:tmpl w:val="0AE65FBA"/>
    <w:lvl w:ilvl="0">
      <w:start w:val="3"/>
      <w:numFmt w:val="bullet"/>
      <w:lvlText w:val="-"/>
      <w:lvlJc w:val="left"/>
      <w:pPr>
        <w:tabs>
          <w:tab w:val="num" w:pos="1047"/>
        </w:tabs>
        <w:ind w:left="1047" w:hanging="480"/>
      </w:pPr>
      <w:rPr>
        <w:rFonts w:ascii="OpenSymbol" w:hAnsi="Open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3"/>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2657DF5"/>
    <w:multiLevelType w:val="hybridMultilevel"/>
    <w:tmpl w:val="5C8255F4"/>
    <w:numStyleLink w:val="Zaimportowanystyl15"/>
  </w:abstractNum>
  <w:abstractNum w:abstractNumId="3" w15:restartNumberingAfterBreak="0">
    <w:nsid w:val="02A05A7F"/>
    <w:multiLevelType w:val="multilevel"/>
    <w:tmpl w:val="00000027"/>
    <w:lvl w:ilvl="0">
      <w:start w:val="3"/>
      <w:numFmt w:val="bullet"/>
      <w:lvlText w:val="-"/>
      <w:lvlJc w:val="left"/>
      <w:pPr>
        <w:tabs>
          <w:tab w:val="num" w:pos="1047"/>
        </w:tabs>
        <w:ind w:left="1047" w:hanging="480"/>
      </w:pPr>
      <w:rPr>
        <w:rFonts w:ascii="OpenSymbol" w:hAnsi="Open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5C1509"/>
    <w:multiLevelType w:val="hybridMultilevel"/>
    <w:tmpl w:val="5C8255F4"/>
    <w:styleLink w:val="Zaimportowanystyl15"/>
    <w:lvl w:ilvl="0" w:tplc="C92E73EE">
      <w:start w:val="1"/>
      <w:numFmt w:val="bullet"/>
      <w:lvlText w:val="­"/>
      <w:lvlJc w:val="left"/>
      <w:pPr>
        <w:ind w:left="708" w:hanging="708"/>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0659E4">
      <w:start w:val="1"/>
      <w:numFmt w:val="bullet"/>
      <w:lvlText w:val="o"/>
      <w:lvlJc w:val="left"/>
      <w:pPr>
        <w:ind w:left="720" w:hanging="696"/>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5C2396">
      <w:start w:val="1"/>
      <w:numFmt w:val="bullet"/>
      <w:lvlText w:val="▪"/>
      <w:lvlJc w:val="left"/>
      <w:pPr>
        <w:ind w:left="1440" w:hanging="684"/>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C69C56">
      <w:start w:val="1"/>
      <w:numFmt w:val="bullet"/>
      <w:lvlText w:val="•"/>
      <w:lvlJc w:val="left"/>
      <w:pPr>
        <w:ind w:left="2160" w:hanging="672"/>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F0CC86">
      <w:start w:val="1"/>
      <w:numFmt w:val="bullet"/>
      <w:lvlText w:val="o"/>
      <w:lvlJc w:val="left"/>
      <w:pPr>
        <w:ind w:left="2880" w:hanging="6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7A52B6">
      <w:start w:val="1"/>
      <w:numFmt w:val="bullet"/>
      <w:lvlText w:val="▪"/>
      <w:lvlJc w:val="left"/>
      <w:pPr>
        <w:ind w:left="3600" w:hanging="648"/>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CC755A">
      <w:start w:val="1"/>
      <w:numFmt w:val="bullet"/>
      <w:lvlText w:val="•"/>
      <w:lvlJc w:val="left"/>
      <w:pPr>
        <w:ind w:left="4320" w:hanging="636"/>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44B4D4">
      <w:start w:val="1"/>
      <w:numFmt w:val="bullet"/>
      <w:lvlText w:val="o"/>
      <w:lvlJc w:val="left"/>
      <w:pPr>
        <w:ind w:left="5040" w:hanging="624"/>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C8A49C">
      <w:start w:val="1"/>
      <w:numFmt w:val="bullet"/>
      <w:lvlText w:val="▪"/>
      <w:lvlJc w:val="left"/>
      <w:pPr>
        <w:ind w:left="5760" w:hanging="612"/>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DC64B2"/>
    <w:multiLevelType w:val="multilevel"/>
    <w:tmpl w:val="85E0628A"/>
    <w:styleLink w:val="Zaimportowanystyl20"/>
    <w:lvl w:ilvl="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1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564"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953"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702"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091"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8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4229"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978"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E0752A5"/>
    <w:multiLevelType w:val="hybridMultilevel"/>
    <w:tmpl w:val="A3568596"/>
    <w:styleLink w:val="Numery0"/>
    <w:lvl w:ilvl="0" w:tplc="710C5826">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BAA326">
      <w:start w:val="1"/>
      <w:numFmt w:val="decimal"/>
      <w:lvlText w:val="%2."/>
      <w:lvlJc w:val="left"/>
      <w:pPr>
        <w:ind w:left="800"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8CA086">
      <w:start w:val="1"/>
      <w:numFmt w:val="decimal"/>
      <w:lvlText w:val="%3."/>
      <w:lvlJc w:val="left"/>
      <w:pPr>
        <w:ind w:left="1600"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BEF63E">
      <w:start w:val="1"/>
      <w:numFmt w:val="decimal"/>
      <w:lvlText w:val="%4."/>
      <w:lvlJc w:val="left"/>
      <w:pPr>
        <w:ind w:left="2400"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E22E22">
      <w:start w:val="1"/>
      <w:numFmt w:val="decimal"/>
      <w:lvlText w:val="%5."/>
      <w:lvlJc w:val="left"/>
      <w:pPr>
        <w:ind w:left="3200" w:hanging="3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CE3FFA">
      <w:start w:val="1"/>
      <w:numFmt w:val="decimal"/>
      <w:lvlText w:val="%6."/>
      <w:lvlJc w:val="left"/>
      <w:pPr>
        <w:ind w:left="4000" w:hanging="2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B6796A">
      <w:start w:val="1"/>
      <w:numFmt w:val="decimal"/>
      <w:lvlText w:val="%7."/>
      <w:lvlJc w:val="left"/>
      <w:pPr>
        <w:ind w:left="4800" w:hanging="1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2AA9F8">
      <w:start w:val="1"/>
      <w:numFmt w:val="decimal"/>
      <w:lvlText w:val="%8."/>
      <w:lvlJc w:val="left"/>
      <w:pPr>
        <w:ind w:left="5600" w:hanging="7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2E1144">
      <w:start w:val="1"/>
      <w:numFmt w:val="decimal"/>
      <w:lvlText w:val="%9."/>
      <w:lvlJc w:val="left"/>
      <w:pPr>
        <w:ind w:left="6400" w:hanging="6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FFF6567"/>
    <w:multiLevelType w:val="hybridMultilevel"/>
    <w:tmpl w:val="4BBE28AE"/>
    <w:lvl w:ilvl="0" w:tplc="F282E770">
      <w:start w:val="1"/>
      <w:numFmt w:val="bullet"/>
      <w:lvlText w:val="-"/>
      <w:lvlJc w:val="left"/>
      <w:pPr>
        <w:ind w:left="720" w:hanging="360"/>
      </w:pPr>
      <w:rPr>
        <w:rFonts w:ascii="Calibri Light" w:eastAsia="Calibri Light"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005DB4"/>
    <w:multiLevelType w:val="hybridMultilevel"/>
    <w:tmpl w:val="35520608"/>
    <w:styleLink w:val="Zaimportowanystyl7"/>
    <w:lvl w:ilvl="0" w:tplc="C7A211A2">
      <w:start w:val="1"/>
      <w:numFmt w:val="lowerLetter"/>
      <w:lvlText w:val="%1)"/>
      <w:lvlJc w:val="left"/>
      <w:pPr>
        <w:tabs>
          <w:tab w:val="num" w:pos="1416"/>
        </w:tabs>
        <w:ind w:left="72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324764">
      <w:start w:val="1"/>
      <w:numFmt w:val="lowerLetter"/>
      <w:lvlText w:val="%2."/>
      <w:lvlJc w:val="left"/>
      <w:pPr>
        <w:tabs>
          <w:tab w:val="left" w:pos="1416"/>
          <w:tab w:val="num" w:pos="2136"/>
        </w:tabs>
        <w:ind w:left="1440" w:firstLine="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2CA98C">
      <w:start w:val="1"/>
      <w:numFmt w:val="lowerRoman"/>
      <w:lvlText w:val="%3."/>
      <w:lvlJc w:val="left"/>
      <w:pPr>
        <w:tabs>
          <w:tab w:val="left" w:pos="1416"/>
          <w:tab w:val="num" w:pos="2856"/>
        </w:tabs>
        <w:ind w:left="2160" w:firstLine="1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ACBEA">
      <w:start w:val="1"/>
      <w:numFmt w:val="decimal"/>
      <w:lvlText w:val="%4."/>
      <w:lvlJc w:val="left"/>
      <w:pPr>
        <w:tabs>
          <w:tab w:val="left" w:pos="1416"/>
          <w:tab w:val="num" w:pos="3576"/>
        </w:tabs>
        <w:ind w:left="2880" w:firstLine="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9D22F5A">
      <w:start w:val="1"/>
      <w:numFmt w:val="lowerLetter"/>
      <w:lvlText w:val="%5."/>
      <w:lvlJc w:val="left"/>
      <w:pPr>
        <w:tabs>
          <w:tab w:val="left" w:pos="1416"/>
          <w:tab w:val="num" w:pos="4296"/>
        </w:tabs>
        <w:ind w:left="3600" w:firstLine="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F60082">
      <w:start w:val="1"/>
      <w:numFmt w:val="lowerRoman"/>
      <w:lvlText w:val="%6."/>
      <w:lvlJc w:val="left"/>
      <w:pPr>
        <w:tabs>
          <w:tab w:val="left" w:pos="1416"/>
          <w:tab w:val="num" w:pos="5016"/>
        </w:tabs>
        <w:ind w:left="4320" w:firstLine="1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D05000">
      <w:start w:val="1"/>
      <w:numFmt w:val="decimal"/>
      <w:lvlText w:val="%7."/>
      <w:lvlJc w:val="left"/>
      <w:pPr>
        <w:tabs>
          <w:tab w:val="left" w:pos="1416"/>
          <w:tab w:val="num" w:pos="5736"/>
        </w:tabs>
        <w:ind w:left="5040" w:firstLine="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C28E76">
      <w:start w:val="1"/>
      <w:numFmt w:val="lowerLetter"/>
      <w:lvlText w:val="%8."/>
      <w:lvlJc w:val="left"/>
      <w:pPr>
        <w:tabs>
          <w:tab w:val="left" w:pos="1416"/>
          <w:tab w:val="num" w:pos="6456"/>
        </w:tabs>
        <w:ind w:left="5760" w:firstLine="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860AA2">
      <w:start w:val="1"/>
      <w:numFmt w:val="lowerRoman"/>
      <w:lvlText w:val="%9."/>
      <w:lvlJc w:val="left"/>
      <w:pPr>
        <w:tabs>
          <w:tab w:val="left" w:pos="1416"/>
          <w:tab w:val="num" w:pos="7176"/>
        </w:tabs>
        <w:ind w:left="6480" w:firstLine="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9093117"/>
    <w:multiLevelType w:val="hybridMultilevel"/>
    <w:tmpl w:val="0A00FBA0"/>
    <w:styleLink w:val="Zaimportowanystyl200"/>
    <w:lvl w:ilvl="0" w:tplc="EA22B14A">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F43FC4">
      <w:start w:val="1"/>
      <w:numFmt w:val="decimal"/>
      <w:lvlText w:val="%2."/>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C004E0">
      <w:start w:val="1"/>
      <w:numFmt w:val="decimal"/>
      <w:lvlText w:val="%3."/>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0CEF6A">
      <w:start w:val="1"/>
      <w:numFmt w:val="decimal"/>
      <w:lvlText w:val="%4."/>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044F98">
      <w:start w:val="1"/>
      <w:numFmt w:val="decimal"/>
      <w:lvlText w:val="%5."/>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E145D9E">
      <w:start w:val="1"/>
      <w:numFmt w:val="decimal"/>
      <w:lvlText w:val="%6."/>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EE10E8">
      <w:start w:val="1"/>
      <w:numFmt w:val="decimal"/>
      <w:lvlText w:val="%7."/>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40872">
      <w:start w:val="1"/>
      <w:numFmt w:val="decimal"/>
      <w:lvlText w:val="%8."/>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6855F6">
      <w:start w:val="1"/>
      <w:numFmt w:val="decimal"/>
      <w:lvlText w:val="%9."/>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B8B4918"/>
    <w:multiLevelType w:val="hybridMultilevel"/>
    <w:tmpl w:val="FF68ED72"/>
    <w:lvl w:ilvl="0" w:tplc="BBFA14D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A64B64"/>
    <w:multiLevelType w:val="hybridMultilevel"/>
    <w:tmpl w:val="EF5073B2"/>
    <w:numStyleLink w:val="Zaimportowanystyl23"/>
  </w:abstractNum>
  <w:abstractNum w:abstractNumId="12" w15:restartNumberingAfterBreak="0">
    <w:nsid w:val="21CE221A"/>
    <w:multiLevelType w:val="hybridMultilevel"/>
    <w:tmpl w:val="E21E580C"/>
    <w:styleLink w:val="Zaimportowanystyl16"/>
    <w:lvl w:ilvl="0" w:tplc="550E6CD6">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C0BAE6">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AE8886">
      <w:start w:val="1"/>
      <w:numFmt w:val="lowerRoman"/>
      <w:lvlText w:val="%3."/>
      <w:lvlJc w:val="left"/>
      <w:pPr>
        <w:ind w:left="1440" w:hanging="6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748450">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241F76">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B2154C">
      <w:start w:val="1"/>
      <w:numFmt w:val="lowerRoman"/>
      <w:lvlText w:val="%6."/>
      <w:lvlJc w:val="left"/>
      <w:pPr>
        <w:ind w:left="3600" w:hanging="5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EA9C76">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58E152">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E8266C">
      <w:start w:val="1"/>
      <w:numFmt w:val="lowerRoman"/>
      <w:lvlText w:val="%9."/>
      <w:lvlJc w:val="left"/>
      <w:pPr>
        <w:ind w:left="5760" w:hanging="5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59F77D0"/>
    <w:multiLevelType w:val="hybridMultilevel"/>
    <w:tmpl w:val="FFA29D50"/>
    <w:lvl w:ilvl="0" w:tplc="729C5026">
      <w:start w:val="3"/>
      <w:numFmt w:val="decimal"/>
      <w:lvlText w:val="%1."/>
      <w:lvlJc w:val="left"/>
      <w:pPr>
        <w:ind w:left="708" w:hanging="708"/>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F01A13"/>
    <w:multiLevelType w:val="hybridMultilevel"/>
    <w:tmpl w:val="188AE614"/>
    <w:styleLink w:val="Zaimportowanystyl14"/>
    <w:lvl w:ilvl="0" w:tplc="4C943326">
      <w:start w:val="1"/>
      <w:numFmt w:val="bullet"/>
      <w:lvlText w:val="­"/>
      <w:lvlJc w:val="left"/>
      <w:pPr>
        <w:ind w:left="708" w:hanging="708"/>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F4EE1E">
      <w:start w:val="1"/>
      <w:numFmt w:val="bullet"/>
      <w:lvlText w:val="o"/>
      <w:lvlJc w:val="left"/>
      <w:pPr>
        <w:ind w:left="720" w:hanging="696"/>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E0412C6">
      <w:start w:val="1"/>
      <w:numFmt w:val="bullet"/>
      <w:lvlText w:val="▪"/>
      <w:lvlJc w:val="left"/>
      <w:pPr>
        <w:ind w:left="1440" w:hanging="684"/>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C4F01E">
      <w:start w:val="1"/>
      <w:numFmt w:val="bullet"/>
      <w:lvlText w:val="•"/>
      <w:lvlJc w:val="left"/>
      <w:pPr>
        <w:ind w:left="2160" w:hanging="672"/>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24F394">
      <w:start w:val="1"/>
      <w:numFmt w:val="bullet"/>
      <w:lvlText w:val="o"/>
      <w:lvlJc w:val="left"/>
      <w:pPr>
        <w:ind w:left="2880" w:hanging="6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8A90D2">
      <w:start w:val="1"/>
      <w:numFmt w:val="bullet"/>
      <w:lvlText w:val="▪"/>
      <w:lvlJc w:val="left"/>
      <w:pPr>
        <w:ind w:left="3600" w:hanging="648"/>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948240">
      <w:start w:val="1"/>
      <w:numFmt w:val="bullet"/>
      <w:lvlText w:val="•"/>
      <w:lvlJc w:val="left"/>
      <w:pPr>
        <w:ind w:left="4320" w:hanging="636"/>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730FDA0">
      <w:start w:val="1"/>
      <w:numFmt w:val="bullet"/>
      <w:lvlText w:val="o"/>
      <w:lvlJc w:val="left"/>
      <w:pPr>
        <w:ind w:left="5040" w:hanging="624"/>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406D5C">
      <w:start w:val="1"/>
      <w:numFmt w:val="bullet"/>
      <w:lvlText w:val="▪"/>
      <w:lvlJc w:val="left"/>
      <w:pPr>
        <w:ind w:left="5760" w:hanging="612"/>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B5B7F6E"/>
    <w:multiLevelType w:val="hybridMultilevel"/>
    <w:tmpl w:val="35520608"/>
    <w:numStyleLink w:val="Zaimportowanystyl7"/>
  </w:abstractNum>
  <w:abstractNum w:abstractNumId="16" w15:restartNumberingAfterBreak="0">
    <w:nsid w:val="2D292D72"/>
    <w:multiLevelType w:val="hybridMultilevel"/>
    <w:tmpl w:val="11F42C10"/>
    <w:numStyleLink w:val="Zaimportowanystyl17"/>
  </w:abstractNum>
  <w:abstractNum w:abstractNumId="17" w15:restartNumberingAfterBreak="0">
    <w:nsid w:val="2F371C54"/>
    <w:multiLevelType w:val="hybridMultilevel"/>
    <w:tmpl w:val="EF7E4064"/>
    <w:numStyleLink w:val="Zaimportowanystyl3"/>
  </w:abstractNum>
  <w:abstractNum w:abstractNumId="18" w15:restartNumberingAfterBreak="0">
    <w:nsid w:val="313E5F3D"/>
    <w:multiLevelType w:val="hybridMultilevel"/>
    <w:tmpl w:val="EF5073B2"/>
    <w:styleLink w:val="Zaimportowanystyl23"/>
    <w:lvl w:ilvl="0" w:tplc="F3188998">
      <w:start w:val="1"/>
      <w:numFmt w:val="decimal"/>
      <w:lvlText w:val="%1."/>
      <w:lvlJc w:val="left"/>
      <w:pPr>
        <w:tabs>
          <w:tab w:val="num" w:pos="1416"/>
        </w:tabs>
        <w:ind w:left="72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4E59B6">
      <w:start w:val="1"/>
      <w:numFmt w:val="lowerLetter"/>
      <w:lvlText w:val="%2."/>
      <w:lvlJc w:val="left"/>
      <w:pPr>
        <w:tabs>
          <w:tab w:val="left" w:pos="1416"/>
          <w:tab w:val="num" w:pos="2136"/>
        </w:tabs>
        <w:ind w:left="1440" w:firstLine="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685F66">
      <w:start w:val="1"/>
      <w:numFmt w:val="lowerRoman"/>
      <w:lvlText w:val="%3."/>
      <w:lvlJc w:val="left"/>
      <w:pPr>
        <w:tabs>
          <w:tab w:val="left" w:pos="1416"/>
          <w:tab w:val="num" w:pos="2856"/>
        </w:tabs>
        <w:ind w:left="2160" w:firstLine="1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D60164">
      <w:start w:val="1"/>
      <w:numFmt w:val="decimal"/>
      <w:lvlText w:val="%4."/>
      <w:lvlJc w:val="left"/>
      <w:pPr>
        <w:tabs>
          <w:tab w:val="left" w:pos="1416"/>
          <w:tab w:val="num" w:pos="3576"/>
        </w:tabs>
        <w:ind w:left="2880" w:firstLine="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FA0DEE">
      <w:start w:val="1"/>
      <w:numFmt w:val="lowerLetter"/>
      <w:lvlText w:val="%5."/>
      <w:lvlJc w:val="left"/>
      <w:pPr>
        <w:tabs>
          <w:tab w:val="left" w:pos="1416"/>
          <w:tab w:val="num" w:pos="4296"/>
        </w:tabs>
        <w:ind w:left="3600" w:firstLine="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48C37BE">
      <w:start w:val="1"/>
      <w:numFmt w:val="lowerRoman"/>
      <w:lvlText w:val="%6."/>
      <w:lvlJc w:val="left"/>
      <w:pPr>
        <w:tabs>
          <w:tab w:val="left" w:pos="1416"/>
          <w:tab w:val="num" w:pos="5016"/>
        </w:tabs>
        <w:ind w:left="4320" w:firstLine="1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D61866">
      <w:start w:val="1"/>
      <w:numFmt w:val="decimal"/>
      <w:lvlText w:val="%7."/>
      <w:lvlJc w:val="left"/>
      <w:pPr>
        <w:tabs>
          <w:tab w:val="left" w:pos="1416"/>
          <w:tab w:val="num" w:pos="5736"/>
        </w:tabs>
        <w:ind w:left="5040" w:firstLine="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FC3260">
      <w:start w:val="1"/>
      <w:numFmt w:val="lowerLetter"/>
      <w:lvlText w:val="%8."/>
      <w:lvlJc w:val="left"/>
      <w:pPr>
        <w:tabs>
          <w:tab w:val="left" w:pos="1416"/>
          <w:tab w:val="num" w:pos="6456"/>
        </w:tabs>
        <w:ind w:left="5760" w:firstLine="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B03F7C">
      <w:start w:val="1"/>
      <w:numFmt w:val="lowerRoman"/>
      <w:lvlText w:val="%9."/>
      <w:lvlJc w:val="left"/>
      <w:pPr>
        <w:tabs>
          <w:tab w:val="left" w:pos="1416"/>
          <w:tab w:val="num" w:pos="7176"/>
        </w:tabs>
        <w:ind w:left="6480" w:firstLine="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495704D"/>
    <w:multiLevelType w:val="hybridMultilevel"/>
    <w:tmpl w:val="A25C1E00"/>
    <w:numStyleLink w:val="Zaimportowanystyl8"/>
  </w:abstractNum>
  <w:abstractNum w:abstractNumId="20" w15:restartNumberingAfterBreak="0">
    <w:nsid w:val="37520CEF"/>
    <w:multiLevelType w:val="hybridMultilevel"/>
    <w:tmpl w:val="D0C81F6A"/>
    <w:styleLink w:val="Zaimportowanystyl5"/>
    <w:lvl w:ilvl="0" w:tplc="9F0038F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3296DC">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5880AC">
      <w:start w:val="1"/>
      <w:numFmt w:val="lowerRoman"/>
      <w:lvlText w:val="%3."/>
      <w:lvlJc w:val="left"/>
      <w:pPr>
        <w:ind w:left="1440" w:hanging="6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BA0FBC">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E500194">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BA87B0">
      <w:start w:val="1"/>
      <w:numFmt w:val="lowerRoman"/>
      <w:lvlText w:val="%6."/>
      <w:lvlJc w:val="left"/>
      <w:pPr>
        <w:ind w:left="3600" w:hanging="5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D27C98">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24D8DE">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FC8648">
      <w:start w:val="1"/>
      <w:numFmt w:val="lowerRoman"/>
      <w:lvlText w:val="%9."/>
      <w:lvlJc w:val="left"/>
      <w:pPr>
        <w:ind w:left="5760" w:hanging="5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AF633DF"/>
    <w:multiLevelType w:val="hybridMultilevel"/>
    <w:tmpl w:val="A3568596"/>
    <w:numStyleLink w:val="Numery0"/>
  </w:abstractNum>
  <w:abstractNum w:abstractNumId="22" w15:restartNumberingAfterBreak="0">
    <w:nsid w:val="3C925BA3"/>
    <w:multiLevelType w:val="hybridMultilevel"/>
    <w:tmpl w:val="8998F2CE"/>
    <w:numStyleLink w:val="Zaimportowanystyl2"/>
  </w:abstractNum>
  <w:abstractNum w:abstractNumId="23" w15:restartNumberingAfterBreak="0">
    <w:nsid w:val="3D45474F"/>
    <w:multiLevelType w:val="hybridMultilevel"/>
    <w:tmpl w:val="BBB21030"/>
    <w:styleLink w:val="Numery"/>
    <w:lvl w:ilvl="0" w:tplc="78C47F3A">
      <w:start w:val="1"/>
      <w:numFmt w:val="decimal"/>
      <w:lvlText w:val="%1."/>
      <w:lvlJc w:val="left"/>
      <w:pPr>
        <w:ind w:left="771"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143F0C">
      <w:start w:val="1"/>
      <w:numFmt w:val="decimal"/>
      <w:lvlText w:val="%2."/>
      <w:lvlJc w:val="left"/>
      <w:pPr>
        <w:ind w:left="1571"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F2B842">
      <w:start w:val="1"/>
      <w:numFmt w:val="decimal"/>
      <w:lvlText w:val="%3."/>
      <w:lvlJc w:val="left"/>
      <w:pPr>
        <w:ind w:left="2371"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5B4A03A">
      <w:start w:val="1"/>
      <w:numFmt w:val="decimal"/>
      <w:lvlText w:val="%4."/>
      <w:lvlJc w:val="left"/>
      <w:pPr>
        <w:ind w:left="3171"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B4C198">
      <w:start w:val="1"/>
      <w:numFmt w:val="decimal"/>
      <w:lvlText w:val="%5."/>
      <w:lvlJc w:val="left"/>
      <w:pPr>
        <w:ind w:left="3971"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023EBA">
      <w:start w:val="1"/>
      <w:numFmt w:val="decimal"/>
      <w:lvlText w:val="%6."/>
      <w:lvlJc w:val="left"/>
      <w:pPr>
        <w:ind w:left="4771"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4241E4">
      <w:start w:val="1"/>
      <w:numFmt w:val="decimal"/>
      <w:lvlText w:val="%7."/>
      <w:lvlJc w:val="left"/>
      <w:pPr>
        <w:ind w:left="5571"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A89A24">
      <w:start w:val="1"/>
      <w:numFmt w:val="decimal"/>
      <w:lvlText w:val="%8."/>
      <w:lvlJc w:val="left"/>
      <w:pPr>
        <w:ind w:left="6371"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A0EC28">
      <w:start w:val="1"/>
      <w:numFmt w:val="decimal"/>
      <w:lvlText w:val="%9."/>
      <w:lvlJc w:val="left"/>
      <w:pPr>
        <w:ind w:left="7171"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2C371F7"/>
    <w:multiLevelType w:val="multilevel"/>
    <w:tmpl w:val="803611E2"/>
    <w:numStyleLink w:val="Zaimportowanystyl18"/>
  </w:abstractNum>
  <w:abstractNum w:abstractNumId="25" w15:restartNumberingAfterBreak="0">
    <w:nsid w:val="4D980DC0"/>
    <w:multiLevelType w:val="hybridMultilevel"/>
    <w:tmpl w:val="5DE4649C"/>
    <w:lvl w:ilvl="0" w:tplc="DE829B74">
      <w:start w:val="1"/>
      <w:numFmt w:val="decimal"/>
      <w:lvlText w:val="%1)"/>
      <w:lvlJc w:val="left"/>
      <w:pPr>
        <w:ind w:left="3195" w:hanging="360"/>
      </w:pPr>
      <w:rPr>
        <w:rFonts w:hint="default"/>
      </w:rPr>
    </w:lvl>
    <w:lvl w:ilvl="1" w:tplc="04150019" w:tentative="1">
      <w:start w:val="1"/>
      <w:numFmt w:val="lowerLetter"/>
      <w:lvlText w:val="%2."/>
      <w:lvlJc w:val="left"/>
      <w:pPr>
        <w:ind w:left="3915" w:hanging="360"/>
      </w:pPr>
    </w:lvl>
    <w:lvl w:ilvl="2" w:tplc="0415001B" w:tentative="1">
      <w:start w:val="1"/>
      <w:numFmt w:val="lowerRoman"/>
      <w:lvlText w:val="%3."/>
      <w:lvlJc w:val="right"/>
      <w:pPr>
        <w:ind w:left="4635" w:hanging="180"/>
      </w:pPr>
    </w:lvl>
    <w:lvl w:ilvl="3" w:tplc="0415000F" w:tentative="1">
      <w:start w:val="1"/>
      <w:numFmt w:val="decimal"/>
      <w:lvlText w:val="%4."/>
      <w:lvlJc w:val="left"/>
      <w:pPr>
        <w:ind w:left="5355" w:hanging="360"/>
      </w:pPr>
    </w:lvl>
    <w:lvl w:ilvl="4" w:tplc="04150019" w:tentative="1">
      <w:start w:val="1"/>
      <w:numFmt w:val="lowerLetter"/>
      <w:lvlText w:val="%5."/>
      <w:lvlJc w:val="left"/>
      <w:pPr>
        <w:ind w:left="6075" w:hanging="360"/>
      </w:pPr>
    </w:lvl>
    <w:lvl w:ilvl="5" w:tplc="0415001B" w:tentative="1">
      <w:start w:val="1"/>
      <w:numFmt w:val="lowerRoman"/>
      <w:lvlText w:val="%6."/>
      <w:lvlJc w:val="right"/>
      <w:pPr>
        <w:ind w:left="6795" w:hanging="180"/>
      </w:pPr>
    </w:lvl>
    <w:lvl w:ilvl="6" w:tplc="0415000F" w:tentative="1">
      <w:start w:val="1"/>
      <w:numFmt w:val="decimal"/>
      <w:lvlText w:val="%7."/>
      <w:lvlJc w:val="left"/>
      <w:pPr>
        <w:ind w:left="7515" w:hanging="360"/>
      </w:pPr>
    </w:lvl>
    <w:lvl w:ilvl="7" w:tplc="04150019" w:tentative="1">
      <w:start w:val="1"/>
      <w:numFmt w:val="lowerLetter"/>
      <w:lvlText w:val="%8."/>
      <w:lvlJc w:val="left"/>
      <w:pPr>
        <w:ind w:left="8235" w:hanging="360"/>
      </w:pPr>
    </w:lvl>
    <w:lvl w:ilvl="8" w:tplc="0415001B" w:tentative="1">
      <w:start w:val="1"/>
      <w:numFmt w:val="lowerRoman"/>
      <w:lvlText w:val="%9."/>
      <w:lvlJc w:val="right"/>
      <w:pPr>
        <w:ind w:left="8955" w:hanging="180"/>
      </w:pPr>
    </w:lvl>
  </w:abstractNum>
  <w:abstractNum w:abstractNumId="26" w15:restartNumberingAfterBreak="0">
    <w:nsid w:val="4EF436AC"/>
    <w:multiLevelType w:val="hybridMultilevel"/>
    <w:tmpl w:val="56DE1E92"/>
    <w:numStyleLink w:val="Zaimportowanystyl10"/>
  </w:abstractNum>
  <w:abstractNum w:abstractNumId="27" w15:restartNumberingAfterBreak="0">
    <w:nsid w:val="4F57778A"/>
    <w:multiLevelType w:val="hybridMultilevel"/>
    <w:tmpl w:val="8998F2CE"/>
    <w:styleLink w:val="Zaimportowanystyl2"/>
    <w:lvl w:ilvl="0" w:tplc="488693C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2A45BA">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EE2BC">
      <w:start w:val="1"/>
      <w:numFmt w:val="lowerRoman"/>
      <w:lvlText w:val="%3."/>
      <w:lvlJc w:val="left"/>
      <w:pPr>
        <w:ind w:left="1866" w:hanging="3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6AA9B0">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BAE180">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5E342A">
      <w:start w:val="1"/>
      <w:numFmt w:val="lowerRoman"/>
      <w:lvlText w:val="%6."/>
      <w:lvlJc w:val="left"/>
      <w:pPr>
        <w:ind w:left="4026" w:hanging="3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FC6D66">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5456F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A24B8C">
      <w:start w:val="1"/>
      <w:numFmt w:val="lowerRoman"/>
      <w:lvlText w:val="%9."/>
      <w:lvlJc w:val="left"/>
      <w:pPr>
        <w:ind w:left="6186" w:hanging="3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4D65D74"/>
    <w:multiLevelType w:val="multilevel"/>
    <w:tmpl w:val="3A46F820"/>
    <w:numStyleLink w:val="Zaimportowanystyl50"/>
  </w:abstractNum>
  <w:abstractNum w:abstractNumId="29" w15:restartNumberingAfterBreak="0">
    <w:nsid w:val="58E10B90"/>
    <w:multiLevelType w:val="hybridMultilevel"/>
    <w:tmpl w:val="96723B70"/>
    <w:styleLink w:val="Zaimportowanystyl4"/>
    <w:lvl w:ilvl="0" w:tplc="C5C00368">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86C234">
      <w:start w:val="1"/>
      <w:numFmt w:val="lowerLetter"/>
      <w:lvlText w:val="%2."/>
      <w:lvlJc w:val="left"/>
      <w:pPr>
        <w:tabs>
          <w:tab w:val="center" w:pos="4536"/>
          <w:tab w:val="right" w:pos="9046"/>
          <w:tab w:val="right" w:pos="9046"/>
        </w:tabs>
        <w:ind w:left="993" w:hanging="9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9ED3C0">
      <w:start w:val="1"/>
      <w:numFmt w:val="lowerRoman"/>
      <w:lvlText w:val="%3."/>
      <w:lvlJc w:val="left"/>
      <w:pPr>
        <w:tabs>
          <w:tab w:val="center" w:pos="4536"/>
          <w:tab w:val="right" w:pos="9046"/>
          <w:tab w:val="right" w:pos="9046"/>
        </w:tabs>
        <w:ind w:left="331" w:hanging="33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17CE418">
      <w:start w:val="1"/>
      <w:numFmt w:val="decimal"/>
      <w:lvlText w:val="%4."/>
      <w:lvlJc w:val="left"/>
      <w:pPr>
        <w:tabs>
          <w:tab w:val="right" w:pos="9046"/>
          <w:tab w:val="right" w:pos="9046"/>
        </w:tabs>
        <w:ind w:left="4536" w:hanging="45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3ADEC0">
      <w:start w:val="1"/>
      <w:numFmt w:val="lowerLetter"/>
      <w:lvlText w:val="%5."/>
      <w:lvlJc w:val="left"/>
      <w:pPr>
        <w:tabs>
          <w:tab w:val="right" w:pos="9046"/>
          <w:tab w:val="right" w:pos="9046"/>
        </w:tabs>
        <w:ind w:left="4536" w:hanging="45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EA61B8">
      <w:start w:val="1"/>
      <w:numFmt w:val="lowerRoman"/>
      <w:lvlText w:val="%6."/>
      <w:lvlJc w:val="left"/>
      <w:pPr>
        <w:tabs>
          <w:tab w:val="right" w:pos="9046"/>
          <w:tab w:val="right" w:pos="9046"/>
        </w:tabs>
        <w:ind w:left="4536" w:hanging="45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FEC2BC">
      <w:start w:val="1"/>
      <w:numFmt w:val="decimal"/>
      <w:lvlText w:val="%7."/>
      <w:lvlJc w:val="left"/>
      <w:pPr>
        <w:tabs>
          <w:tab w:val="right" w:pos="9046"/>
          <w:tab w:val="right" w:pos="9046"/>
        </w:tabs>
        <w:ind w:left="4536" w:hanging="45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B24E3E">
      <w:start w:val="1"/>
      <w:numFmt w:val="lowerLetter"/>
      <w:lvlText w:val="%8."/>
      <w:lvlJc w:val="left"/>
      <w:pPr>
        <w:tabs>
          <w:tab w:val="right" w:pos="9046"/>
          <w:tab w:val="right" w:pos="9046"/>
        </w:tabs>
        <w:ind w:left="4536" w:hanging="45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4C861A">
      <w:start w:val="1"/>
      <w:numFmt w:val="lowerRoman"/>
      <w:lvlText w:val="%9."/>
      <w:lvlJc w:val="left"/>
      <w:pPr>
        <w:tabs>
          <w:tab w:val="center" w:pos="4536"/>
          <w:tab w:val="right" w:pos="9046"/>
          <w:tab w:val="right" w:pos="9046"/>
        </w:tabs>
        <w:ind w:left="1355" w:hanging="5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A024AA8"/>
    <w:multiLevelType w:val="hybridMultilevel"/>
    <w:tmpl w:val="ABB4AF78"/>
    <w:styleLink w:val="Zaimportowanystyl100"/>
    <w:lvl w:ilvl="0" w:tplc="26CCB310">
      <w:start w:val="1"/>
      <w:numFmt w:val="decimal"/>
      <w:lvlText w:val="%1."/>
      <w:lvlJc w:val="left"/>
      <w:pPr>
        <w:tabs>
          <w:tab w:val="left" w:pos="720"/>
          <w:tab w:val="num" w:pos="1416"/>
        </w:tabs>
        <w:ind w:left="720"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D23F04">
      <w:start w:val="1"/>
      <w:numFmt w:val="decimal"/>
      <w:lvlText w:val="%2."/>
      <w:lvlJc w:val="left"/>
      <w:pPr>
        <w:tabs>
          <w:tab w:val="left" w:pos="720"/>
          <w:tab w:val="num" w:pos="2136"/>
        </w:tabs>
        <w:ind w:left="1440" w:firstLine="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948CC4">
      <w:start w:val="1"/>
      <w:numFmt w:val="decimal"/>
      <w:lvlText w:val="%3."/>
      <w:lvlJc w:val="left"/>
      <w:pPr>
        <w:tabs>
          <w:tab w:val="left" w:pos="720"/>
          <w:tab w:val="num" w:pos="2856"/>
        </w:tabs>
        <w:ind w:left="2160" w:firstLine="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169D3E">
      <w:start w:val="1"/>
      <w:numFmt w:val="decimal"/>
      <w:lvlText w:val="%4."/>
      <w:lvlJc w:val="left"/>
      <w:pPr>
        <w:tabs>
          <w:tab w:val="left" w:pos="720"/>
          <w:tab w:val="num" w:pos="3576"/>
        </w:tabs>
        <w:ind w:left="2880" w:firstLine="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280A4A">
      <w:start w:val="1"/>
      <w:numFmt w:val="decimal"/>
      <w:lvlText w:val="%5."/>
      <w:lvlJc w:val="left"/>
      <w:pPr>
        <w:tabs>
          <w:tab w:val="left" w:pos="720"/>
          <w:tab w:val="num" w:pos="4296"/>
        </w:tabs>
        <w:ind w:left="3600" w:firstLine="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8E85F2E">
      <w:start w:val="1"/>
      <w:numFmt w:val="decimal"/>
      <w:lvlText w:val="%6."/>
      <w:lvlJc w:val="left"/>
      <w:pPr>
        <w:tabs>
          <w:tab w:val="left" w:pos="720"/>
          <w:tab w:val="num" w:pos="5016"/>
        </w:tabs>
        <w:ind w:left="4320" w:firstLine="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000168">
      <w:start w:val="1"/>
      <w:numFmt w:val="decimal"/>
      <w:lvlText w:val="%7."/>
      <w:lvlJc w:val="left"/>
      <w:pPr>
        <w:tabs>
          <w:tab w:val="left" w:pos="720"/>
          <w:tab w:val="num" w:pos="5736"/>
        </w:tabs>
        <w:ind w:left="5040" w:firstLine="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E8F67C">
      <w:start w:val="1"/>
      <w:numFmt w:val="decimal"/>
      <w:lvlText w:val="%8."/>
      <w:lvlJc w:val="left"/>
      <w:pPr>
        <w:tabs>
          <w:tab w:val="left" w:pos="720"/>
          <w:tab w:val="num" w:pos="6456"/>
        </w:tabs>
        <w:ind w:left="5760" w:firstLine="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8E06A6">
      <w:start w:val="1"/>
      <w:numFmt w:val="decimal"/>
      <w:lvlText w:val="%9."/>
      <w:lvlJc w:val="left"/>
      <w:pPr>
        <w:tabs>
          <w:tab w:val="left" w:pos="720"/>
          <w:tab w:val="num" w:pos="7176"/>
        </w:tabs>
        <w:ind w:left="6480" w:firstLine="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AAA63F0"/>
    <w:multiLevelType w:val="hybridMultilevel"/>
    <w:tmpl w:val="56DE1E92"/>
    <w:styleLink w:val="Zaimportowanystyl10"/>
    <w:lvl w:ilvl="0" w:tplc="29F8684A">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8643DE">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C459A2">
      <w:start w:val="1"/>
      <w:numFmt w:val="lowerRoman"/>
      <w:lvlText w:val="%3."/>
      <w:lvlJc w:val="left"/>
      <w:pPr>
        <w:ind w:left="1440" w:hanging="6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74C256">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8ABDC0">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D8B3B6">
      <w:start w:val="1"/>
      <w:numFmt w:val="lowerRoman"/>
      <w:lvlText w:val="%6."/>
      <w:lvlJc w:val="left"/>
      <w:pPr>
        <w:ind w:left="3600" w:hanging="5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34890E">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8A2E574">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327A9A">
      <w:start w:val="1"/>
      <w:numFmt w:val="lowerRoman"/>
      <w:lvlText w:val="%9."/>
      <w:lvlJc w:val="left"/>
      <w:pPr>
        <w:ind w:left="5760" w:hanging="5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AF65F8D"/>
    <w:multiLevelType w:val="hybridMultilevel"/>
    <w:tmpl w:val="BE3EE20A"/>
    <w:styleLink w:val="Zaimportowanystyl1"/>
    <w:lvl w:ilvl="0" w:tplc="2750862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46F93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1E623A">
      <w:start w:val="1"/>
      <w:numFmt w:val="lowerRoman"/>
      <w:lvlText w:val="%3."/>
      <w:lvlJc w:val="left"/>
      <w:pPr>
        <w:ind w:left="216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F2BF1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4E9B0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F656A0">
      <w:start w:val="1"/>
      <w:numFmt w:val="lowerRoman"/>
      <w:lvlText w:val="%6."/>
      <w:lvlJc w:val="left"/>
      <w:pPr>
        <w:ind w:left="432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1FA302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84811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204DC">
      <w:start w:val="1"/>
      <w:numFmt w:val="lowerRoman"/>
      <w:lvlText w:val="%9."/>
      <w:lvlJc w:val="left"/>
      <w:pPr>
        <w:ind w:left="6480"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FE34E4C"/>
    <w:multiLevelType w:val="multilevel"/>
    <w:tmpl w:val="3A46F820"/>
    <w:styleLink w:val="Zaimportowanystyl50"/>
    <w:lvl w:ilvl="0">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770" w:hanging="3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9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56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78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57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170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347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2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682F1C"/>
    <w:multiLevelType w:val="hybridMultilevel"/>
    <w:tmpl w:val="EF7E4064"/>
    <w:styleLink w:val="Zaimportowanystyl3"/>
    <w:lvl w:ilvl="0" w:tplc="C85E6258">
      <w:start w:val="1"/>
      <w:numFmt w:val="lowerLetter"/>
      <w:lvlText w:val="%1)"/>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3099FC">
      <w:start w:val="1"/>
      <w:numFmt w:val="lowerLetter"/>
      <w:lvlText w:val="%2."/>
      <w:lvlJc w:val="left"/>
      <w:pPr>
        <w:ind w:left="21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FE0ACC">
      <w:start w:val="1"/>
      <w:numFmt w:val="lowerRoman"/>
      <w:lvlText w:val="%3."/>
      <w:lvlJc w:val="left"/>
      <w:pPr>
        <w:ind w:left="2868"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B20B40">
      <w:start w:val="1"/>
      <w:numFmt w:val="decimal"/>
      <w:lvlText w:val="%4."/>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C2D78A">
      <w:start w:val="1"/>
      <w:numFmt w:val="lowerLetter"/>
      <w:lvlText w:val="%5."/>
      <w:lvlJc w:val="left"/>
      <w:pPr>
        <w:ind w:left="43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4AE61C">
      <w:start w:val="1"/>
      <w:numFmt w:val="lowerRoman"/>
      <w:lvlText w:val="%6."/>
      <w:lvlJc w:val="left"/>
      <w:pPr>
        <w:ind w:left="5028"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D6117E">
      <w:start w:val="1"/>
      <w:numFmt w:val="decimal"/>
      <w:lvlText w:val="%7."/>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C25048">
      <w:start w:val="1"/>
      <w:numFmt w:val="lowerLetter"/>
      <w:lvlText w:val="%8."/>
      <w:lvlJc w:val="left"/>
      <w:pPr>
        <w:ind w:left="64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462FDA">
      <w:start w:val="1"/>
      <w:numFmt w:val="lowerRoman"/>
      <w:lvlText w:val="%9."/>
      <w:lvlJc w:val="left"/>
      <w:pPr>
        <w:ind w:left="7188"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2407E97"/>
    <w:multiLevelType w:val="multilevel"/>
    <w:tmpl w:val="85E0628A"/>
    <w:numStyleLink w:val="Zaimportowanystyl20"/>
  </w:abstractNum>
  <w:abstractNum w:abstractNumId="36" w15:restartNumberingAfterBreak="0">
    <w:nsid w:val="659C6815"/>
    <w:multiLevelType w:val="multilevel"/>
    <w:tmpl w:val="8D72D986"/>
    <w:styleLink w:val="Zaimportowanystyl51"/>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32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96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50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76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684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7920" w:hanging="21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6AC1253"/>
    <w:multiLevelType w:val="hybridMultilevel"/>
    <w:tmpl w:val="4EF695AC"/>
    <w:styleLink w:val="Zaimportowanystyl9"/>
    <w:lvl w:ilvl="0" w:tplc="5BD4460A">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D01516">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F45754">
      <w:start w:val="1"/>
      <w:numFmt w:val="lowerRoman"/>
      <w:lvlText w:val="%3."/>
      <w:lvlJc w:val="left"/>
      <w:pPr>
        <w:ind w:left="1440" w:hanging="6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A421B82">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1EA5BE">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988EA0">
      <w:start w:val="1"/>
      <w:numFmt w:val="lowerRoman"/>
      <w:lvlText w:val="%6."/>
      <w:lvlJc w:val="left"/>
      <w:pPr>
        <w:ind w:left="3600" w:hanging="5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C3C0BBE">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2A479A4">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CB4B336">
      <w:start w:val="1"/>
      <w:numFmt w:val="lowerRoman"/>
      <w:lvlText w:val="%9."/>
      <w:lvlJc w:val="left"/>
      <w:pPr>
        <w:ind w:left="5760" w:hanging="5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A26ABF"/>
    <w:multiLevelType w:val="hybridMultilevel"/>
    <w:tmpl w:val="A4B66A1A"/>
    <w:lvl w:ilvl="0" w:tplc="88D4B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727C9A"/>
    <w:multiLevelType w:val="multilevel"/>
    <w:tmpl w:val="803611E2"/>
    <w:styleLink w:val="Zaimportowanystyl18"/>
    <w:lvl w:ilvl="0">
      <w:start w:val="1"/>
      <w:numFmt w:val="decimal"/>
      <w:lvlText w:val="%1."/>
      <w:lvlJc w:val="left"/>
      <w:pPr>
        <w:ind w:left="708" w:hanging="70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8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1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2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96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B963045"/>
    <w:multiLevelType w:val="hybridMultilevel"/>
    <w:tmpl w:val="9B12770A"/>
    <w:numStyleLink w:val="Zaimportowanystyl19"/>
  </w:abstractNum>
  <w:abstractNum w:abstractNumId="41" w15:restartNumberingAfterBreak="0">
    <w:nsid w:val="6BFF7183"/>
    <w:multiLevelType w:val="hybridMultilevel"/>
    <w:tmpl w:val="D608A784"/>
    <w:numStyleLink w:val="Zaimportowanystyl13"/>
  </w:abstractNum>
  <w:abstractNum w:abstractNumId="42" w15:restartNumberingAfterBreak="0">
    <w:nsid w:val="6D4C4CAB"/>
    <w:multiLevelType w:val="hybridMultilevel"/>
    <w:tmpl w:val="0A00FBA0"/>
    <w:numStyleLink w:val="Zaimportowanystyl200"/>
  </w:abstractNum>
  <w:abstractNum w:abstractNumId="43" w15:restartNumberingAfterBreak="0">
    <w:nsid w:val="6D8D079E"/>
    <w:multiLevelType w:val="hybridMultilevel"/>
    <w:tmpl w:val="D608A784"/>
    <w:styleLink w:val="Zaimportowanystyl13"/>
    <w:lvl w:ilvl="0" w:tplc="F900349C">
      <w:start w:val="1"/>
      <w:numFmt w:val="decimal"/>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2E6FA4">
      <w:start w:val="1"/>
      <w:numFmt w:val="lowerLetter"/>
      <w:lvlText w:val="%2."/>
      <w:lvlJc w:val="left"/>
      <w:pPr>
        <w:ind w:left="720" w:hanging="6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30E5B0">
      <w:start w:val="1"/>
      <w:numFmt w:val="lowerRoman"/>
      <w:lvlText w:val="%3."/>
      <w:lvlJc w:val="left"/>
      <w:pPr>
        <w:ind w:left="1440" w:hanging="6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6E2AE">
      <w:start w:val="1"/>
      <w:numFmt w:val="decimal"/>
      <w:lvlText w:val="%4."/>
      <w:lvlJc w:val="left"/>
      <w:pPr>
        <w:ind w:left="2160" w:hanging="6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38BF62">
      <w:start w:val="1"/>
      <w:numFmt w:val="lowerLetter"/>
      <w:lvlText w:val="%5."/>
      <w:lvlJc w:val="left"/>
      <w:pPr>
        <w:ind w:left="2880" w:hanging="6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DA859A2">
      <w:start w:val="1"/>
      <w:numFmt w:val="lowerRoman"/>
      <w:lvlText w:val="%6."/>
      <w:lvlJc w:val="left"/>
      <w:pPr>
        <w:ind w:left="3600" w:hanging="56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82FE9A">
      <w:start w:val="1"/>
      <w:numFmt w:val="decimal"/>
      <w:lvlText w:val="%7."/>
      <w:lvlJc w:val="left"/>
      <w:pPr>
        <w:ind w:left="4320" w:hanging="6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EA58A8">
      <w:start w:val="1"/>
      <w:numFmt w:val="lowerLetter"/>
      <w:lvlText w:val="%8."/>
      <w:lvlJc w:val="left"/>
      <w:pPr>
        <w:ind w:left="5040" w:hanging="6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01A470A">
      <w:start w:val="1"/>
      <w:numFmt w:val="lowerRoman"/>
      <w:lvlText w:val="%9."/>
      <w:lvlJc w:val="left"/>
      <w:pPr>
        <w:ind w:left="5760" w:hanging="52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35B2A86"/>
    <w:multiLevelType w:val="hybridMultilevel"/>
    <w:tmpl w:val="11F42C10"/>
    <w:styleLink w:val="Zaimportowanystyl17"/>
    <w:lvl w:ilvl="0" w:tplc="A7144F54">
      <w:start w:val="1"/>
      <w:numFmt w:val="lowerLetter"/>
      <w:lvlText w:val="%1)"/>
      <w:lvlJc w:val="left"/>
      <w:pPr>
        <w:ind w:left="708" w:hanging="7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3EE70E">
      <w:start w:val="1"/>
      <w:numFmt w:val="lowerLetter"/>
      <w:lvlText w:val="%2."/>
      <w:lvlJc w:val="left"/>
      <w:pPr>
        <w:ind w:left="42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A10C4">
      <w:start w:val="1"/>
      <w:numFmt w:val="lowerRoman"/>
      <w:lvlText w:val="%3."/>
      <w:lvlJc w:val="left"/>
      <w:pPr>
        <w:ind w:left="1095"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C04108">
      <w:start w:val="1"/>
      <w:numFmt w:val="decimal"/>
      <w:lvlText w:val="%4."/>
      <w:lvlJc w:val="left"/>
      <w:pPr>
        <w:ind w:left="1815" w:hanging="3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329996">
      <w:start w:val="1"/>
      <w:numFmt w:val="lowerLetter"/>
      <w:lvlText w:val="%5."/>
      <w:lvlJc w:val="left"/>
      <w:pPr>
        <w:ind w:left="2535" w:hanging="3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205B3C">
      <w:start w:val="1"/>
      <w:numFmt w:val="lowerRoman"/>
      <w:lvlText w:val="%6."/>
      <w:lvlJc w:val="left"/>
      <w:pPr>
        <w:ind w:left="3255"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676FC">
      <w:start w:val="1"/>
      <w:numFmt w:val="decimal"/>
      <w:lvlText w:val="%7."/>
      <w:lvlJc w:val="left"/>
      <w:pPr>
        <w:ind w:left="397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96A9A6">
      <w:start w:val="1"/>
      <w:numFmt w:val="lowerLetter"/>
      <w:lvlText w:val="%8."/>
      <w:lvlJc w:val="left"/>
      <w:pPr>
        <w:ind w:left="4695"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EA1F5C">
      <w:start w:val="1"/>
      <w:numFmt w:val="lowerRoman"/>
      <w:lvlText w:val="%9."/>
      <w:lvlJc w:val="left"/>
      <w:pPr>
        <w:ind w:left="5415" w:hanging="2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53302B2"/>
    <w:multiLevelType w:val="hybridMultilevel"/>
    <w:tmpl w:val="E21E580C"/>
    <w:numStyleLink w:val="Zaimportowanystyl16"/>
  </w:abstractNum>
  <w:abstractNum w:abstractNumId="46" w15:restartNumberingAfterBreak="0">
    <w:nsid w:val="7694611D"/>
    <w:multiLevelType w:val="hybridMultilevel"/>
    <w:tmpl w:val="A25C1E00"/>
    <w:styleLink w:val="Zaimportowanystyl8"/>
    <w:lvl w:ilvl="0" w:tplc="384C053E">
      <w:start w:val="1"/>
      <w:numFmt w:val="bullet"/>
      <w:lvlText w:val="­"/>
      <w:lvlJc w:val="left"/>
      <w:pPr>
        <w:ind w:left="708" w:hanging="708"/>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7CECC8">
      <w:start w:val="1"/>
      <w:numFmt w:val="bullet"/>
      <w:lvlText w:val="o"/>
      <w:lvlJc w:val="left"/>
      <w:pPr>
        <w:ind w:left="720" w:hanging="696"/>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060DFE">
      <w:start w:val="1"/>
      <w:numFmt w:val="bullet"/>
      <w:lvlText w:val="▪"/>
      <w:lvlJc w:val="left"/>
      <w:pPr>
        <w:ind w:left="1440" w:hanging="684"/>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88A798">
      <w:start w:val="1"/>
      <w:numFmt w:val="bullet"/>
      <w:lvlText w:val="•"/>
      <w:lvlJc w:val="left"/>
      <w:pPr>
        <w:ind w:left="2160" w:hanging="672"/>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064EEA">
      <w:start w:val="1"/>
      <w:numFmt w:val="bullet"/>
      <w:lvlText w:val="o"/>
      <w:lvlJc w:val="left"/>
      <w:pPr>
        <w:ind w:left="2880" w:hanging="660"/>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6239CC">
      <w:start w:val="1"/>
      <w:numFmt w:val="bullet"/>
      <w:lvlText w:val="▪"/>
      <w:lvlJc w:val="left"/>
      <w:pPr>
        <w:ind w:left="3600" w:hanging="648"/>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AA9B0E">
      <w:start w:val="1"/>
      <w:numFmt w:val="bullet"/>
      <w:lvlText w:val="•"/>
      <w:lvlJc w:val="left"/>
      <w:pPr>
        <w:ind w:left="4320" w:hanging="636"/>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AE427E">
      <w:start w:val="1"/>
      <w:numFmt w:val="bullet"/>
      <w:lvlText w:val="o"/>
      <w:lvlJc w:val="left"/>
      <w:pPr>
        <w:ind w:left="5040" w:hanging="624"/>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0CC02E8">
      <w:start w:val="1"/>
      <w:numFmt w:val="bullet"/>
      <w:lvlText w:val="▪"/>
      <w:lvlJc w:val="left"/>
      <w:pPr>
        <w:ind w:left="5760" w:hanging="612"/>
      </w:pPr>
      <w:rPr>
        <w:rFonts w:ascii="Century Gothic" w:eastAsia="Century Gothic" w:hAnsi="Century Gothic" w:cs="Century Gothic"/>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6EC183F"/>
    <w:multiLevelType w:val="hybridMultilevel"/>
    <w:tmpl w:val="9B12770A"/>
    <w:styleLink w:val="Zaimportowanystyl19"/>
    <w:lvl w:ilvl="0" w:tplc="5D5E7C34">
      <w:start w:val="1"/>
      <w:numFmt w:val="lowerLetter"/>
      <w:lvlText w:val="%1."/>
      <w:lvlJc w:val="left"/>
      <w:pPr>
        <w:ind w:left="785"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FE1298">
      <w:start w:val="1"/>
      <w:numFmt w:val="lowerLetter"/>
      <w:lvlText w:val="%2."/>
      <w:lvlJc w:val="left"/>
      <w:pPr>
        <w:ind w:left="1865"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063760">
      <w:start w:val="1"/>
      <w:numFmt w:val="lowerRoman"/>
      <w:lvlText w:val="%3."/>
      <w:lvlJc w:val="left"/>
      <w:pPr>
        <w:ind w:left="2585" w:hanging="28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68F02E">
      <w:start w:val="1"/>
      <w:numFmt w:val="decimal"/>
      <w:lvlText w:val="%4."/>
      <w:lvlJc w:val="left"/>
      <w:pPr>
        <w:ind w:left="3305"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00CCA4">
      <w:start w:val="1"/>
      <w:numFmt w:val="lowerLetter"/>
      <w:lvlText w:val="%5."/>
      <w:lvlJc w:val="left"/>
      <w:pPr>
        <w:ind w:left="4025"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124D26">
      <w:start w:val="1"/>
      <w:numFmt w:val="lowerRoman"/>
      <w:lvlText w:val="%6."/>
      <w:lvlJc w:val="left"/>
      <w:pPr>
        <w:ind w:left="4745" w:hanging="28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C6BE8A">
      <w:start w:val="1"/>
      <w:numFmt w:val="decimal"/>
      <w:lvlText w:val="%7."/>
      <w:lvlJc w:val="left"/>
      <w:pPr>
        <w:ind w:left="785"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7C2784">
      <w:start w:val="1"/>
      <w:numFmt w:val="lowerLetter"/>
      <w:lvlText w:val="%8."/>
      <w:lvlJc w:val="left"/>
      <w:pPr>
        <w:ind w:left="6185" w:hanging="36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9DC8E1E">
      <w:start w:val="1"/>
      <w:numFmt w:val="lowerRoman"/>
      <w:lvlText w:val="%9."/>
      <w:lvlJc w:val="left"/>
      <w:pPr>
        <w:ind w:left="6905" w:hanging="285"/>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B715EDB"/>
    <w:multiLevelType w:val="hybridMultilevel"/>
    <w:tmpl w:val="9C7CAE20"/>
    <w:lvl w:ilvl="0" w:tplc="35FC5A24">
      <w:start w:val="1"/>
      <w:numFmt w:val="upperRoman"/>
      <w:lvlText w:val="%1."/>
      <w:lvlJc w:val="left"/>
      <w:pPr>
        <w:ind w:left="1064" w:hanging="720"/>
      </w:pPr>
      <w:rPr>
        <w:rFonts w:hint="default"/>
      </w:rPr>
    </w:lvl>
    <w:lvl w:ilvl="1" w:tplc="04150019" w:tentative="1">
      <w:start w:val="1"/>
      <w:numFmt w:val="lowerLetter"/>
      <w:lvlText w:val="%2."/>
      <w:lvlJc w:val="left"/>
      <w:pPr>
        <w:ind w:left="1424" w:hanging="360"/>
      </w:pPr>
    </w:lvl>
    <w:lvl w:ilvl="2" w:tplc="0415001B" w:tentative="1">
      <w:start w:val="1"/>
      <w:numFmt w:val="lowerRoman"/>
      <w:lvlText w:val="%3."/>
      <w:lvlJc w:val="right"/>
      <w:pPr>
        <w:ind w:left="2144" w:hanging="180"/>
      </w:pPr>
    </w:lvl>
    <w:lvl w:ilvl="3" w:tplc="0415000F" w:tentative="1">
      <w:start w:val="1"/>
      <w:numFmt w:val="decimal"/>
      <w:lvlText w:val="%4."/>
      <w:lvlJc w:val="left"/>
      <w:pPr>
        <w:ind w:left="2864" w:hanging="360"/>
      </w:pPr>
    </w:lvl>
    <w:lvl w:ilvl="4" w:tplc="04150019" w:tentative="1">
      <w:start w:val="1"/>
      <w:numFmt w:val="lowerLetter"/>
      <w:lvlText w:val="%5."/>
      <w:lvlJc w:val="left"/>
      <w:pPr>
        <w:ind w:left="3584" w:hanging="360"/>
      </w:pPr>
    </w:lvl>
    <w:lvl w:ilvl="5" w:tplc="0415001B" w:tentative="1">
      <w:start w:val="1"/>
      <w:numFmt w:val="lowerRoman"/>
      <w:lvlText w:val="%6."/>
      <w:lvlJc w:val="right"/>
      <w:pPr>
        <w:ind w:left="4304" w:hanging="180"/>
      </w:pPr>
    </w:lvl>
    <w:lvl w:ilvl="6" w:tplc="0415000F" w:tentative="1">
      <w:start w:val="1"/>
      <w:numFmt w:val="decimal"/>
      <w:lvlText w:val="%7."/>
      <w:lvlJc w:val="left"/>
      <w:pPr>
        <w:ind w:left="5024" w:hanging="360"/>
      </w:pPr>
    </w:lvl>
    <w:lvl w:ilvl="7" w:tplc="04150019" w:tentative="1">
      <w:start w:val="1"/>
      <w:numFmt w:val="lowerLetter"/>
      <w:lvlText w:val="%8."/>
      <w:lvlJc w:val="left"/>
      <w:pPr>
        <w:ind w:left="5744" w:hanging="360"/>
      </w:pPr>
    </w:lvl>
    <w:lvl w:ilvl="8" w:tplc="0415001B" w:tentative="1">
      <w:start w:val="1"/>
      <w:numFmt w:val="lowerRoman"/>
      <w:lvlText w:val="%9."/>
      <w:lvlJc w:val="right"/>
      <w:pPr>
        <w:ind w:left="6464" w:hanging="180"/>
      </w:pPr>
    </w:lvl>
  </w:abstractNum>
  <w:abstractNum w:abstractNumId="49" w15:restartNumberingAfterBreak="0">
    <w:nsid w:val="7C255F4E"/>
    <w:multiLevelType w:val="hybridMultilevel"/>
    <w:tmpl w:val="BBB21030"/>
    <w:numStyleLink w:val="Numery"/>
  </w:abstractNum>
  <w:abstractNum w:abstractNumId="50" w15:restartNumberingAfterBreak="0">
    <w:nsid w:val="7CF04D48"/>
    <w:multiLevelType w:val="hybridMultilevel"/>
    <w:tmpl w:val="D0C81F6A"/>
    <w:numStyleLink w:val="Zaimportowanystyl5"/>
  </w:abstractNum>
  <w:abstractNum w:abstractNumId="51" w15:restartNumberingAfterBreak="0">
    <w:nsid w:val="7E5B3A0B"/>
    <w:multiLevelType w:val="hybridMultilevel"/>
    <w:tmpl w:val="4EF695AC"/>
    <w:numStyleLink w:val="Zaimportowanystyl9"/>
  </w:abstractNum>
  <w:num w:numId="1">
    <w:abstractNumId w:val="32"/>
  </w:num>
  <w:num w:numId="2">
    <w:abstractNumId w:val="30"/>
  </w:num>
  <w:num w:numId="3">
    <w:abstractNumId w:val="27"/>
  </w:num>
  <w:num w:numId="4">
    <w:abstractNumId w:val="22"/>
  </w:num>
  <w:num w:numId="5">
    <w:abstractNumId w:val="5"/>
  </w:num>
  <w:num w:numId="6">
    <w:abstractNumId w:val="35"/>
  </w:num>
  <w:num w:numId="7">
    <w:abstractNumId w:val="35"/>
    <w:lvlOverride w:ilvl="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389" w:hanging="3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13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527"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276"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2665"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414"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3803"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552"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34"/>
  </w:num>
  <w:num w:numId="9">
    <w:abstractNumId w:val="17"/>
  </w:num>
  <w:num w:numId="10">
    <w:abstractNumId w:val="17"/>
    <w:lvlOverride w:ilvl="0">
      <w:lvl w:ilvl="0" w:tplc="4C2A7CB2">
        <w:start w:val="1"/>
        <w:numFmt w:val="lowerLetter"/>
        <w:lvlText w:val="%1)"/>
        <w:lvlJc w:val="left"/>
        <w:pPr>
          <w:tabs>
            <w:tab w:val="num" w:pos="1416"/>
          </w:tabs>
          <w:ind w:left="720"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6FCF9AE">
        <w:start w:val="1"/>
        <w:numFmt w:val="lowerLetter"/>
        <w:lvlText w:val="%2."/>
        <w:lvlJc w:val="left"/>
        <w:pPr>
          <w:tabs>
            <w:tab w:val="num" w:pos="2136"/>
          </w:tabs>
          <w:ind w:left="1440" w:firstLine="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5D2F38A">
        <w:start w:val="1"/>
        <w:numFmt w:val="lowerRoman"/>
        <w:lvlText w:val="%3."/>
        <w:lvlJc w:val="left"/>
        <w:pPr>
          <w:tabs>
            <w:tab w:val="num" w:pos="2856"/>
          </w:tabs>
          <w:ind w:left="2160" w:firstLine="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8821A0C">
        <w:start w:val="1"/>
        <w:numFmt w:val="decimal"/>
        <w:lvlText w:val="%4."/>
        <w:lvlJc w:val="left"/>
        <w:pPr>
          <w:tabs>
            <w:tab w:val="num" w:pos="3576"/>
          </w:tabs>
          <w:ind w:left="2880" w:firstLine="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C4A1860">
        <w:start w:val="1"/>
        <w:numFmt w:val="lowerLetter"/>
        <w:lvlText w:val="%5."/>
        <w:lvlJc w:val="left"/>
        <w:pPr>
          <w:tabs>
            <w:tab w:val="num" w:pos="4296"/>
          </w:tabs>
          <w:ind w:left="3600" w:firstLine="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CDEA0D0">
        <w:start w:val="1"/>
        <w:numFmt w:val="lowerRoman"/>
        <w:lvlText w:val="%6."/>
        <w:lvlJc w:val="left"/>
        <w:pPr>
          <w:tabs>
            <w:tab w:val="num" w:pos="5016"/>
          </w:tabs>
          <w:ind w:left="4320" w:firstLine="1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EDC0082">
        <w:start w:val="1"/>
        <w:numFmt w:val="decimal"/>
        <w:lvlText w:val="%7."/>
        <w:lvlJc w:val="left"/>
        <w:pPr>
          <w:tabs>
            <w:tab w:val="num" w:pos="5736"/>
          </w:tabs>
          <w:ind w:left="5040" w:firstLine="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7F63D10">
        <w:start w:val="1"/>
        <w:numFmt w:val="lowerLetter"/>
        <w:lvlText w:val="%8."/>
        <w:lvlJc w:val="left"/>
        <w:pPr>
          <w:tabs>
            <w:tab w:val="num" w:pos="6456"/>
          </w:tabs>
          <w:ind w:left="5760" w:firstLine="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6E083DE">
        <w:start w:val="1"/>
        <w:numFmt w:val="lowerRoman"/>
        <w:lvlText w:val="%9."/>
        <w:lvlJc w:val="left"/>
        <w:pPr>
          <w:tabs>
            <w:tab w:val="num" w:pos="7176"/>
          </w:tabs>
          <w:ind w:left="6480" w:firstLine="16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29"/>
  </w:num>
  <w:num w:numId="12">
    <w:abstractNumId w:val="20"/>
  </w:num>
  <w:num w:numId="13">
    <w:abstractNumId w:val="50"/>
    <w:lvlOverride w:ilvl="1">
      <w:lvl w:ilvl="1" w:tplc="2CE8271C">
        <w:start w:val="1"/>
        <w:numFmt w:val="lowerLetter"/>
        <w:lvlText w:val="%2."/>
        <w:lvlJc w:val="left"/>
        <w:pPr>
          <w:ind w:left="720" w:hanging="696"/>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4">
    <w:abstractNumId w:val="47"/>
  </w:num>
  <w:num w:numId="15">
    <w:abstractNumId w:val="50"/>
  </w:num>
  <w:num w:numId="16">
    <w:abstractNumId w:val="33"/>
  </w:num>
  <w:num w:numId="17">
    <w:abstractNumId w:val="28"/>
  </w:num>
  <w:num w:numId="18">
    <w:abstractNumId w:val="28"/>
    <w:lvlOverride w:ilvl="0">
      <w:startOverride w:val="4"/>
    </w:lvlOverride>
  </w:num>
  <w:num w:numId="19">
    <w:abstractNumId w:val="8"/>
  </w:num>
  <w:num w:numId="20">
    <w:abstractNumId w:val="15"/>
    <w:lvlOverride w:ilvl="3">
      <w:lvl w:ilvl="3" w:tplc="1DEC2C2A">
        <w:start w:val="1"/>
        <w:numFmt w:val="decimal"/>
        <w:lvlText w:val="%4."/>
        <w:lvlJc w:val="left"/>
        <w:pPr>
          <w:tabs>
            <w:tab w:val="left" w:pos="1416"/>
            <w:tab w:val="num" w:pos="3576"/>
          </w:tabs>
          <w:ind w:left="2880" w:firstLine="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1">
    <w:abstractNumId w:val="46"/>
  </w:num>
  <w:num w:numId="22">
    <w:abstractNumId w:val="19"/>
  </w:num>
  <w:num w:numId="23">
    <w:abstractNumId w:val="37"/>
  </w:num>
  <w:num w:numId="24">
    <w:abstractNumId w:val="51"/>
  </w:num>
  <w:num w:numId="25">
    <w:abstractNumId w:val="31"/>
  </w:num>
  <w:num w:numId="26">
    <w:abstractNumId w:val="26"/>
    <w:lvlOverride w:ilvl="0">
      <w:lvl w:ilvl="0" w:tplc="8C8EB90A">
        <w:start w:val="1"/>
        <w:numFmt w:val="decimal"/>
        <w:lvlText w:val="%1."/>
        <w:lvlJc w:val="left"/>
        <w:pPr>
          <w:ind w:left="708" w:hanging="708"/>
        </w:pPr>
        <w:rPr>
          <w:rFonts w:hAnsi="Arial Unicode MS"/>
          <w: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27">
    <w:abstractNumId w:val="40"/>
    <w:lvlOverride w:ilvl="0">
      <w:startOverride w:val="1"/>
      <w:lvl w:ilvl="0" w:tplc="B3F0AC70">
        <w:start w:val="1"/>
        <w:numFmt w:val="lowerLetter"/>
        <w:lvlText w:val="%1."/>
        <w:lvlJc w:val="left"/>
        <w:pPr>
          <w:ind w:left="330" w:hanging="3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E945958">
        <w:start w:val="1"/>
        <w:numFmt w:val="lowerLetter"/>
        <w:lvlText w:val="%2."/>
        <w:lvlJc w:val="left"/>
        <w:pPr>
          <w:ind w:left="1410" w:hanging="3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C86DED0">
        <w:start w:val="1"/>
        <w:numFmt w:val="lowerRoman"/>
        <w:lvlText w:val="%3."/>
        <w:lvlJc w:val="left"/>
        <w:pPr>
          <w:ind w:left="2136" w:hanging="26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DFCE5C0">
        <w:start w:val="1"/>
        <w:numFmt w:val="decimal"/>
        <w:lvlText w:val="%4."/>
        <w:lvlJc w:val="left"/>
        <w:pPr>
          <w:ind w:left="2850" w:hanging="3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D7ED93A">
        <w:start w:val="1"/>
        <w:numFmt w:val="lowerLetter"/>
        <w:lvlText w:val="%5."/>
        <w:lvlJc w:val="left"/>
        <w:pPr>
          <w:ind w:left="3570" w:hanging="33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476FA14">
        <w:start w:val="1"/>
        <w:numFmt w:val="lowerRoman"/>
        <w:lvlText w:val="%6."/>
        <w:lvlJc w:val="left"/>
        <w:pPr>
          <w:ind w:left="4296" w:hanging="261"/>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91C15AA">
        <w:start w:val="1"/>
        <w:numFmt w:val="decimal"/>
        <w:lvlText w:val="%7."/>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392D92C">
        <w:start w:val="1"/>
        <w:numFmt w:val="lowerLetter"/>
        <w:lvlText w:val="%8."/>
        <w:lvlJc w:val="left"/>
        <w:pPr>
          <w:ind w:left="5400" w:hanging="26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FCCFB10">
        <w:start w:val="1"/>
        <w:numFmt w:val="lowerRoman"/>
        <w:lvlText w:val="%9."/>
        <w:lvlJc w:val="left"/>
        <w:pPr>
          <w:ind w:left="6120" w:hanging="17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23"/>
  </w:num>
  <w:num w:numId="29">
    <w:abstractNumId w:val="49"/>
  </w:num>
  <w:num w:numId="30">
    <w:abstractNumId w:val="6"/>
  </w:num>
  <w:num w:numId="31">
    <w:abstractNumId w:val="21"/>
  </w:num>
  <w:num w:numId="32">
    <w:abstractNumId w:val="43"/>
  </w:num>
  <w:num w:numId="33">
    <w:abstractNumId w:val="41"/>
  </w:num>
  <w:num w:numId="34">
    <w:abstractNumId w:val="14"/>
  </w:num>
  <w:num w:numId="35">
    <w:abstractNumId w:val="41"/>
    <w:lvlOverride w:ilvl="0">
      <w:startOverride w:val="2"/>
    </w:lvlOverride>
  </w:num>
  <w:num w:numId="36">
    <w:abstractNumId w:val="4"/>
  </w:num>
  <w:num w:numId="37">
    <w:abstractNumId w:val="2"/>
  </w:num>
  <w:num w:numId="38">
    <w:abstractNumId w:val="36"/>
  </w:num>
  <w:num w:numId="39">
    <w:abstractNumId w:val="12"/>
  </w:num>
  <w:num w:numId="40">
    <w:abstractNumId w:val="45"/>
  </w:num>
  <w:num w:numId="41">
    <w:abstractNumId w:val="44"/>
  </w:num>
  <w:num w:numId="42">
    <w:abstractNumId w:val="16"/>
  </w:num>
  <w:num w:numId="43">
    <w:abstractNumId w:val="39"/>
  </w:num>
  <w:num w:numId="44">
    <w:abstractNumId w:val="24"/>
    <w:lvlOverride w:ilvl="0">
      <w:lvl w:ilvl="0">
        <w:start w:val="1"/>
        <w:numFmt w:val="decimal"/>
        <w:lvlText w:val="%1."/>
        <w:lvlJc w:val="left"/>
        <w:pPr>
          <w:ind w:left="708" w:hanging="708"/>
        </w:pPr>
        <w:rPr>
          <w:rFonts w:ascii="Arial" w:eastAsia="Times New Roman" w:hAnsi="Arial" w:cs="Aria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45">
    <w:abstractNumId w:val="24"/>
    <w:lvlOverride w:ilvl="0">
      <w:lvl w:ilvl="0">
        <w:start w:val="1"/>
        <w:numFmt w:val="decimal"/>
        <w:lvlText w:val="%1."/>
        <w:lvlJc w:val="left"/>
        <w:pPr>
          <w:tabs>
            <w:tab w:val="num" w:pos="1416"/>
          </w:tabs>
          <w:ind w:left="720" w:firstLine="0"/>
        </w:pPr>
        <w:rPr>
          <w:rFonts w:ascii="Arial" w:eastAsia="Times New Roman"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416"/>
            <w:tab w:val="num" w:pos="1776"/>
          </w:tabs>
          <w:ind w:left="1080" w:firstLine="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416"/>
            <w:tab w:val="num" w:pos="2528"/>
          </w:tabs>
          <w:ind w:left="1832" w:firstLine="30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416"/>
            <w:tab w:val="num" w:pos="2888"/>
          </w:tabs>
          <w:ind w:left="2192" w:firstLine="30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416"/>
            <w:tab w:val="num" w:pos="3641"/>
          </w:tabs>
          <w:ind w:left="2945" w:hanging="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416"/>
            <w:tab w:val="num" w:pos="4001"/>
          </w:tabs>
          <w:ind w:left="3305" w:hanging="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416"/>
            <w:tab w:val="num" w:pos="4754"/>
          </w:tabs>
          <w:ind w:left="4058" w:firstLine="21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416"/>
            <w:tab w:val="num" w:pos="5114"/>
          </w:tabs>
          <w:ind w:left="4418" w:firstLine="21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416"/>
            <w:tab w:val="num" w:pos="5867"/>
          </w:tabs>
          <w:ind w:left="5171" w:firstLine="5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9"/>
  </w:num>
  <w:num w:numId="47">
    <w:abstractNumId w:val="42"/>
  </w:num>
  <w:num w:numId="48">
    <w:abstractNumId w:val="18"/>
  </w:num>
  <w:num w:numId="49">
    <w:abstractNumId w:val="11"/>
  </w:num>
  <w:num w:numId="50">
    <w:abstractNumId w:val="11"/>
    <w:lvlOverride w:ilvl="0">
      <w:startOverride w:val="3"/>
    </w:lvlOverride>
  </w:num>
  <w:num w:numId="51">
    <w:abstractNumId w:val="3"/>
  </w:num>
  <w:num w:numId="52">
    <w:abstractNumId w:val="1"/>
  </w:num>
  <w:num w:numId="53">
    <w:abstractNumId w:val="25"/>
  </w:num>
  <w:num w:numId="54">
    <w:abstractNumId w:val="7"/>
  </w:num>
  <w:num w:numId="55">
    <w:abstractNumId w:val="13"/>
  </w:num>
  <w:num w:numId="56">
    <w:abstractNumId w:val="10"/>
  </w:num>
  <w:num w:numId="57">
    <w:abstractNumId w:val="38"/>
  </w:num>
  <w:num w:numId="58">
    <w:abstractNumId w:val="0"/>
  </w:num>
  <w:num w:numId="59">
    <w:abstractNumId w:val="48"/>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ncelaria_prawna">
    <w15:presenceInfo w15:providerId="AD" w15:userId="S-1-5-21-3191084010-1186772933-2433471170-16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18"/>
    <w:rsid w:val="00016FEF"/>
    <w:rsid w:val="00021DDE"/>
    <w:rsid w:val="00032C32"/>
    <w:rsid w:val="00043C30"/>
    <w:rsid w:val="00046F39"/>
    <w:rsid w:val="00090126"/>
    <w:rsid w:val="00091304"/>
    <w:rsid w:val="00094196"/>
    <w:rsid w:val="000A2F3A"/>
    <w:rsid w:val="000D659D"/>
    <w:rsid w:val="000E0220"/>
    <w:rsid w:val="000E36F7"/>
    <w:rsid w:val="000E6D70"/>
    <w:rsid w:val="000F32BC"/>
    <w:rsid w:val="001372B6"/>
    <w:rsid w:val="00161D03"/>
    <w:rsid w:val="00164EF2"/>
    <w:rsid w:val="00187E5E"/>
    <w:rsid w:val="001A4DDF"/>
    <w:rsid w:val="001A78D2"/>
    <w:rsid w:val="001C0E5F"/>
    <w:rsid w:val="00206456"/>
    <w:rsid w:val="0021069B"/>
    <w:rsid w:val="002155CE"/>
    <w:rsid w:val="00220016"/>
    <w:rsid w:val="00221728"/>
    <w:rsid w:val="00226C33"/>
    <w:rsid w:val="00245838"/>
    <w:rsid w:val="00263A37"/>
    <w:rsid w:val="00275A65"/>
    <w:rsid w:val="002769AA"/>
    <w:rsid w:val="00280DEA"/>
    <w:rsid w:val="00286C76"/>
    <w:rsid w:val="002871EF"/>
    <w:rsid w:val="00291038"/>
    <w:rsid w:val="00291A0A"/>
    <w:rsid w:val="00293B67"/>
    <w:rsid w:val="002C6FEA"/>
    <w:rsid w:val="002D0E70"/>
    <w:rsid w:val="002E5671"/>
    <w:rsid w:val="002F3D53"/>
    <w:rsid w:val="003115EC"/>
    <w:rsid w:val="00344B73"/>
    <w:rsid w:val="00353A87"/>
    <w:rsid w:val="003839CC"/>
    <w:rsid w:val="003A558B"/>
    <w:rsid w:val="003C4C2F"/>
    <w:rsid w:val="003D4D59"/>
    <w:rsid w:val="003E1953"/>
    <w:rsid w:val="003F6A49"/>
    <w:rsid w:val="00405CCA"/>
    <w:rsid w:val="00415094"/>
    <w:rsid w:val="00426558"/>
    <w:rsid w:val="00427F75"/>
    <w:rsid w:val="004420C7"/>
    <w:rsid w:val="004423B1"/>
    <w:rsid w:val="00444391"/>
    <w:rsid w:val="00466A3C"/>
    <w:rsid w:val="00480D73"/>
    <w:rsid w:val="00490A45"/>
    <w:rsid w:val="004A48D7"/>
    <w:rsid w:val="004A6DDC"/>
    <w:rsid w:val="004C4CCB"/>
    <w:rsid w:val="004D022E"/>
    <w:rsid w:val="004D4B94"/>
    <w:rsid w:val="004D5B94"/>
    <w:rsid w:val="004F0BE9"/>
    <w:rsid w:val="004F7885"/>
    <w:rsid w:val="00505754"/>
    <w:rsid w:val="00506BF9"/>
    <w:rsid w:val="005111D1"/>
    <w:rsid w:val="005357CB"/>
    <w:rsid w:val="005638A5"/>
    <w:rsid w:val="00576CC2"/>
    <w:rsid w:val="00577E22"/>
    <w:rsid w:val="00597E81"/>
    <w:rsid w:val="005B1426"/>
    <w:rsid w:val="005C5786"/>
    <w:rsid w:val="005C58A6"/>
    <w:rsid w:val="005C7691"/>
    <w:rsid w:val="005D117C"/>
    <w:rsid w:val="005F4881"/>
    <w:rsid w:val="00630F57"/>
    <w:rsid w:val="00672C84"/>
    <w:rsid w:val="006917C1"/>
    <w:rsid w:val="006A7451"/>
    <w:rsid w:val="006B757E"/>
    <w:rsid w:val="006C7639"/>
    <w:rsid w:val="006E7817"/>
    <w:rsid w:val="006F3576"/>
    <w:rsid w:val="00730049"/>
    <w:rsid w:val="00731649"/>
    <w:rsid w:val="00732743"/>
    <w:rsid w:val="00750D90"/>
    <w:rsid w:val="00751597"/>
    <w:rsid w:val="007544A5"/>
    <w:rsid w:val="00762102"/>
    <w:rsid w:val="00766D12"/>
    <w:rsid w:val="007743A9"/>
    <w:rsid w:val="00786EAD"/>
    <w:rsid w:val="007A0BA5"/>
    <w:rsid w:val="007B3F19"/>
    <w:rsid w:val="007B5646"/>
    <w:rsid w:val="007C1344"/>
    <w:rsid w:val="007E26E3"/>
    <w:rsid w:val="007F0D25"/>
    <w:rsid w:val="007F6F18"/>
    <w:rsid w:val="00804336"/>
    <w:rsid w:val="0086070D"/>
    <w:rsid w:val="00876D4F"/>
    <w:rsid w:val="00883BCE"/>
    <w:rsid w:val="0089307F"/>
    <w:rsid w:val="00896F14"/>
    <w:rsid w:val="008B476F"/>
    <w:rsid w:val="008B56E9"/>
    <w:rsid w:val="008B5965"/>
    <w:rsid w:val="008E5D20"/>
    <w:rsid w:val="008F04F3"/>
    <w:rsid w:val="008F5279"/>
    <w:rsid w:val="008F5915"/>
    <w:rsid w:val="00905A4E"/>
    <w:rsid w:val="0091559C"/>
    <w:rsid w:val="00924A49"/>
    <w:rsid w:val="009302F7"/>
    <w:rsid w:val="00931960"/>
    <w:rsid w:val="009574C7"/>
    <w:rsid w:val="009655CB"/>
    <w:rsid w:val="009746BF"/>
    <w:rsid w:val="00995799"/>
    <w:rsid w:val="009B33E9"/>
    <w:rsid w:val="009C05C4"/>
    <w:rsid w:val="009E5466"/>
    <w:rsid w:val="00A049DF"/>
    <w:rsid w:val="00A05FBA"/>
    <w:rsid w:val="00A24CFE"/>
    <w:rsid w:val="00A437BD"/>
    <w:rsid w:val="00A550C7"/>
    <w:rsid w:val="00A6759A"/>
    <w:rsid w:val="00A722F4"/>
    <w:rsid w:val="00A74114"/>
    <w:rsid w:val="00A871EA"/>
    <w:rsid w:val="00A93663"/>
    <w:rsid w:val="00AB2457"/>
    <w:rsid w:val="00AB6CC1"/>
    <w:rsid w:val="00AC5909"/>
    <w:rsid w:val="00AE27F6"/>
    <w:rsid w:val="00B06541"/>
    <w:rsid w:val="00B14271"/>
    <w:rsid w:val="00B226A2"/>
    <w:rsid w:val="00B36C15"/>
    <w:rsid w:val="00B61B31"/>
    <w:rsid w:val="00B642E4"/>
    <w:rsid w:val="00B97CED"/>
    <w:rsid w:val="00BA1807"/>
    <w:rsid w:val="00BB7739"/>
    <w:rsid w:val="00BE394E"/>
    <w:rsid w:val="00BE5F66"/>
    <w:rsid w:val="00BF792B"/>
    <w:rsid w:val="00C03621"/>
    <w:rsid w:val="00C30BE0"/>
    <w:rsid w:val="00C31D77"/>
    <w:rsid w:val="00C634A5"/>
    <w:rsid w:val="00C82BC7"/>
    <w:rsid w:val="00C82E3C"/>
    <w:rsid w:val="00C835E2"/>
    <w:rsid w:val="00C86501"/>
    <w:rsid w:val="00CA25A8"/>
    <w:rsid w:val="00CB1613"/>
    <w:rsid w:val="00CC3832"/>
    <w:rsid w:val="00CF616D"/>
    <w:rsid w:val="00D036EB"/>
    <w:rsid w:val="00D26F29"/>
    <w:rsid w:val="00D318E6"/>
    <w:rsid w:val="00D370DB"/>
    <w:rsid w:val="00D51343"/>
    <w:rsid w:val="00D606E2"/>
    <w:rsid w:val="00D65628"/>
    <w:rsid w:val="00D71F4E"/>
    <w:rsid w:val="00D914AC"/>
    <w:rsid w:val="00DC6D94"/>
    <w:rsid w:val="00DF6F56"/>
    <w:rsid w:val="00E03C22"/>
    <w:rsid w:val="00E46875"/>
    <w:rsid w:val="00E47E26"/>
    <w:rsid w:val="00E555F3"/>
    <w:rsid w:val="00E61DE5"/>
    <w:rsid w:val="00E65AE9"/>
    <w:rsid w:val="00E90D08"/>
    <w:rsid w:val="00E95391"/>
    <w:rsid w:val="00EB6E11"/>
    <w:rsid w:val="00EC48D5"/>
    <w:rsid w:val="00ED4A16"/>
    <w:rsid w:val="00F055B3"/>
    <w:rsid w:val="00F10A73"/>
    <w:rsid w:val="00F326F2"/>
    <w:rsid w:val="00F34ACB"/>
    <w:rsid w:val="00F41FC0"/>
    <w:rsid w:val="00F57186"/>
    <w:rsid w:val="00F6401D"/>
    <w:rsid w:val="00F65BA0"/>
    <w:rsid w:val="00F71881"/>
    <w:rsid w:val="00FC3B42"/>
    <w:rsid w:val="00FC3BF8"/>
    <w:rsid w:val="00FC5007"/>
    <w:rsid w:val="00FD5E70"/>
    <w:rsid w:val="00FE02DD"/>
    <w:rsid w:val="00FF3B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FE6A5"/>
  <w15:docId w15:val="{3F0BF2A0-80BF-4160-BA7B-0CA42BBF3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w:hAnsi="Helvetica" w:cs="Arial Unicode MS"/>
      <w:color w:val="000000"/>
      <w:sz w:val="24"/>
      <w:szCs w:val="24"/>
    </w:rPr>
  </w:style>
  <w:style w:type="paragraph" w:styleId="Tytu">
    <w:name w:val="Title"/>
    <w:pPr>
      <w:jc w:val="center"/>
    </w:pPr>
    <w:rPr>
      <w:rFonts w:cs="Arial Unicode MS"/>
      <w:b/>
      <w:bCs/>
      <w:color w:val="000000"/>
      <w:sz w:val="28"/>
      <w:szCs w:val="28"/>
      <w:u w:color="000000"/>
      <w:lang w:val="de-DE"/>
    </w:rPr>
  </w:style>
  <w:style w:type="paragraph" w:styleId="Tekstpodstawowy">
    <w:name w:val="Body Text"/>
    <w:pPr>
      <w:spacing w:after="120"/>
    </w:pPr>
    <w:rPr>
      <w:rFonts w:cs="Arial Unicode MS"/>
      <w:color w:val="000000"/>
      <w:sz w:val="24"/>
      <w:szCs w:val="24"/>
      <w:u w:color="000000"/>
      <w:lang w:val="en-US"/>
    </w:rPr>
  </w:style>
  <w:style w:type="paragraph" w:styleId="Tekstpodstawowy2">
    <w:name w:val="Body Text 2"/>
    <w:pPr>
      <w:jc w:val="both"/>
    </w:pPr>
    <w:rPr>
      <w:rFonts w:cs="Arial Unicode MS"/>
      <w:color w:val="000000"/>
      <w:sz w:val="24"/>
      <w:szCs w:val="24"/>
      <w:u w:color="000000"/>
    </w:rPr>
  </w:style>
  <w:style w:type="numbering" w:customStyle="1" w:styleId="Zaimportowanystyl1">
    <w:name w:val="Zaimportowany styl 1"/>
    <w:pPr>
      <w:numPr>
        <w:numId w:val="1"/>
      </w:numPr>
    </w:pPr>
  </w:style>
  <w:style w:type="paragraph" w:customStyle="1" w:styleId="Domylne">
    <w:name w:val="Domyślne"/>
    <w:rPr>
      <w:rFonts w:ascii="Helvetica" w:eastAsia="Helvetica" w:hAnsi="Helvetica" w:cs="Helvetica"/>
      <w:color w:val="000000"/>
      <w:sz w:val="22"/>
      <w:szCs w:val="22"/>
    </w:rPr>
  </w:style>
  <w:style w:type="numbering" w:customStyle="1" w:styleId="Zaimportowanystyl100">
    <w:name w:val="Zaimportowany styl 1.0"/>
    <w:pPr>
      <w:numPr>
        <w:numId w:val="2"/>
      </w:numPr>
    </w:pPr>
  </w:style>
  <w:style w:type="paragraph" w:customStyle="1" w:styleId="Domylnie">
    <w:name w:val="Domyślnie"/>
    <w:pPr>
      <w:widowControl w:val="0"/>
    </w:pPr>
    <w:rPr>
      <w:rFonts w:cs="Arial Unicode MS"/>
      <w:color w:val="000000"/>
      <w:kern w:val="1"/>
      <w:sz w:val="24"/>
      <w:szCs w:val="24"/>
      <w:u w:color="000000"/>
    </w:rPr>
  </w:style>
  <w:style w:type="numbering" w:customStyle="1" w:styleId="Zaimportowanystyl2">
    <w:name w:val="Zaimportowany styl 2"/>
    <w:pPr>
      <w:numPr>
        <w:numId w:val="3"/>
      </w:numPr>
    </w:pPr>
  </w:style>
  <w:style w:type="paragraph" w:styleId="Akapitzlist">
    <w:name w:val="List Paragraph"/>
    <w:qFormat/>
    <w:pPr>
      <w:ind w:left="720"/>
    </w:pPr>
    <w:rPr>
      <w:rFonts w:eastAsia="Times New Roman"/>
      <w:color w:val="000000"/>
      <w:sz w:val="24"/>
      <w:szCs w:val="24"/>
      <w:u w:color="000000"/>
    </w:rPr>
  </w:style>
  <w:style w:type="numbering" w:customStyle="1" w:styleId="Zaimportowanystyl20">
    <w:name w:val="Zaimportowany styl 2.0"/>
    <w:pPr>
      <w:numPr>
        <w:numId w:val="5"/>
      </w:numPr>
    </w:pPr>
  </w:style>
  <w:style w:type="numbering" w:customStyle="1" w:styleId="Zaimportowanystyl3">
    <w:name w:val="Zaimportowany styl 3"/>
    <w:pPr>
      <w:numPr>
        <w:numId w:val="8"/>
      </w:numPr>
    </w:pPr>
  </w:style>
  <w:style w:type="numbering" w:customStyle="1" w:styleId="Zaimportowanystyl4">
    <w:name w:val="Zaimportowany styl 4"/>
    <w:pPr>
      <w:numPr>
        <w:numId w:val="11"/>
      </w:numPr>
    </w:pPr>
  </w:style>
  <w:style w:type="paragraph" w:styleId="Stopka">
    <w:name w:val="footer"/>
    <w:pPr>
      <w:tabs>
        <w:tab w:val="center" w:pos="4536"/>
        <w:tab w:val="right" w:pos="9072"/>
      </w:tabs>
    </w:pPr>
    <w:rPr>
      <w:rFonts w:cs="Arial Unicode MS"/>
      <w:color w:val="000000"/>
      <w:sz w:val="24"/>
      <w:szCs w:val="24"/>
      <w:u w:color="000000"/>
    </w:rPr>
  </w:style>
  <w:style w:type="numbering" w:customStyle="1" w:styleId="Zaimportowanystyl5">
    <w:name w:val="Zaimportowany styl 5"/>
    <w:pPr>
      <w:numPr>
        <w:numId w:val="12"/>
      </w:numPr>
    </w:pPr>
  </w:style>
  <w:style w:type="numbering" w:customStyle="1" w:styleId="Zaimportowanystyl19">
    <w:name w:val="Zaimportowany styl 19"/>
    <w:pPr>
      <w:numPr>
        <w:numId w:val="14"/>
      </w:numPr>
    </w:pPr>
  </w:style>
  <w:style w:type="numbering" w:customStyle="1" w:styleId="Zaimportowanystyl50">
    <w:name w:val="Zaimportowany styl 5.0"/>
    <w:pPr>
      <w:numPr>
        <w:numId w:val="16"/>
      </w:numPr>
    </w:pPr>
  </w:style>
  <w:style w:type="numbering" w:customStyle="1" w:styleId="Zaimportowanystyl7">
    <w:name w:val="Zaimportowany styl 7"/>
    <w:pPr>
      <w:numPr>
        <w:numId w:val="19"/>
      </w:numPr>
    </w:pPr>
  </w:style>
  <w:style w:type="numbering" w:customStyle="1" w:styleId="Zaimportowanystyl8">
    <w:name w:val="Zaimportowany styl 8"/>
    <w:pPr>
      <w:numPr>
        <w:numId w:val="21"/>
      </w:numPr>
    </w:pPr>
  </w:style>
  <w:style w:type="numbering" w:customStyle="1" w:styleId="Zaimportowanystyl9">
    <w:name w:val="Zaimportowany styl 9"/>
    <w:pPr>
      <w:numPr>
        <w:numId w:val="23"/>
      </w:numPr>
    </w:pPr>
  </w:style>
  <w:style w:type="numbering" w:customStyle="1" w:styleId="Zaimportowanystyl10">
    <w:name w:val="Zaimportowany styl 10"/>
    <w:pPr>
      <w:numPr>
        <w:numId w:val="25"/>
      </w:numPr>
    </w:pPr>
  </w:style>
  <w:style w:type="numbering" w:customStyle="1" w:styleId="Numery">
    <w:name w:val="Numery"/>
    <w:pPr>
      <w:numPr>
        <w:numId w:val="28"/>
      </w:numPr>
    </w:pPr>
  </w:style>
  <w:style w:type="numbering" w:customStyle="1" w:styleId="Numery0">
    <w:name w:val="Numery.0"/>
    <w:pPr>
      <w:numPr>
        <w:numId w:val="30"/>
      </w:numPr>
    </w:pPr>
  </w:style>
  <w:style w:type="numbering" w:customStyle="1" w:styleId="Zaimportowanystyl13">
    <w:name w:val="Zaimportowany styl 13"/>
    <w:pPr>
      <w:numPr>
        <w:numId w:val="32"/>
      </w:numPr>
    </w:pPr>
  </w:style>
  <w:style w:type="numbering" w:customStyle="1" w:styleId="Zaimportowanystyl14">
    <w:name w:val="Zaimportowany styl 14"/>
    <w:pPr>
      <w:numPr>
        <w:numId w:val="34"/>
      </w:numPr>
    </w:pPr>
  </w:style>
  <w:style w:type="numbering" w:customStyle="1" w:styleId="Zaimportowanystyl15">
    <w:name w:val="Zaimportowany styl 15"/>
    <w:pPr>
      <w:numPr>
        <w:numId w:val="36"/>
      </w:numPr>
    </w:pPr>
  </w:style>
  <w:style w:type="numbering" w:customStyle="1" w:styleId="Zaimportowanystyl51">
    <w:name w:val="Zaimportowany styl 5.1"/>
    <w:pPr>
      <w:numPr>
        <w:numId w:val="38"/>
      </w:numPr>
    </w:pPr>
  </w:style>
  <w:style w:type="numbering" w:customStyle="1" w:styleId="Zaimportowanystyl16">
    <w:name w:val="Zaimportowany styl 16"/>
    <w:pPr>
      <w:numPr>
        <w:numId w:val="39"/>
      </w:numPr>
    </w:pPr>
  </w:style>
  <w:style w:type="numbering" w:customStyle="1" w:styleId="Zaimportowanystyl17">
    <w:name w:val="Zaimportowany styl 17"/>
    <w:pPr>
      <w:numPr>
        <w:numId w:val="41"/>
      </w:numPr>
    </w:pPr>
  </w:style>
  <w:style w:type="numbering" w:customStyle="1" w:styleId="Zaimportowanystyl18">
    <w:name w:val="Zaimportowany styl 18"/>
    <w:pPr>
      <w:numPr>
        <w:numId w:val="43"/>
      </w:numPr>
    </w:pPr>
  </w:style>
  <w:style w:type="numbering" w:customStyle="1" w:styleId="Zaimportowanystyl200">
    <w:name w:val="Zaimportowany styl 20"/>
    <w:pPr>
      <w:numPr>
        <w:numId w:val="46"/>
      </w:numPr>
    </w:pPr>
  </w:style>
  <w:style w:type="numbering" w:customStyle="1" w:styleId="Zaimportowanystyl23">
    <w:name w:val="Zaimportowany styl 23"/>
    <w:pPr>
      <w:numPr>
        <w:numId w:val="48"/>
      </w:numPr>
    </w:pPr>
  </w:style>
  <w:style w:type="paragraph" w:styleId="NormalnyWeb">
    <w:name w:val="Normal (Web)"/>
    <w:pPr>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2C6FEA"/>
    <w:rPr>
      <w:rFonts w:ascii="Tahoma" w:hAnsi="Tahoma" w:cs="Tahoma"/>
      <w:sz w:val="16"/>
      <w:szCs w:val="16"/>
    </w:rPr>
  </w:style>
  <w:style w:type="character" w:customStyle="1" w:styleId="TekstdymkaZnak">
    <w:name w:val="Tekst dymka Znak"/>
    <w:basedOn w:val="Domylnaczcionkaakapitu"/>
    <w:link w:val="Tekstdymka"/>
    <w:uiPriority w:val="99"/>
    <w:semiHidden/>
    <w:rsid w:val="002C6FEA"/>
    <w:rPr>
      <w:rFonts w:ascii="Tahoma" w:hAnsi="Tahoma" w:cs="Tahoma"/>
      <w:color w:val="000000"/>
      <w:sz w:val="16"/>
      <w:szCs w:val="16"/>
      <w:u w:color="000000"/>
    </w:rPr>
  </w:style>
  <w:style w:type="paragraph" w:styleId="Tematkomentarza">
    <w:name w:val="annotation subject"/>
    <w:basedOn w:val="Tekstkomentarza"/>
    <w:next w:val="Tekstkomentarza"/>
    <w:link w:val="TematkomentarzaZnak"/>
    <w:uiPriority w:val="99"/>
    <w:semiHidden/>
    <w:unhideWhenUsed/>
    <w:rsid w:val="002C6FEA"/>
    <w:rPr>
      <w:b/>
      <w:bCs/>
    </w:rPr>
  </w:style>
  <w:style w:type="character" w:customStyle="1" w:styleId="TematkomentarzaZnak">
    <w:name w:val="Temat komentarza Znak"/>
    <w:basedOn w:val="TekstkomentarzaZnak"/>
    <w:link w:val="Tematkomentarza"/>
    <w:uiPriority w:val="99"/>
    <w:semiHidden/>
    <w:rsid w:val="002C6FEA"/>
    <w:rPr>
      <w:rFonts w:cs="Arial Unicode MS"/>
      <w:b/>
      <w:bCs/>
      <w:color w:val="000000"/>
      <w:u w:color="000000"/>
    </w:rPr>
  </w:style>
  <w:style w:type="paragraph" w:styleId="Poprawka">
    <w:name w:val="Revision"/>
    <w:hidden/>
    <w:uiPriority w:val="99"/>
    <w:semiHidden/>
    <w:rsid w:val="00220016"/>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 w:type="character" w:styleId="Wyrnieniedelikatne">
    <w:name w:val="Subtle Emphasis"/>
    <w:basedOn w:val="Domylnaczcionkaakapitu"/>
    <w:uiPriority w:val="19"/>
    <w:qFormat/>
    <w:rsid w:val="00D26F29"/>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94@aquanet.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Motyw pakietu Office">
      <a:majorFont>
        <a:latin typeface="Helvetica"/>
        <a:ea typeface="Helvetica"/>
        <a:cs typeface="Helvetica"/>
      </a:majorFont>
      <a:minorFont>
        <a:latin typeface="Helvetica"/>
        <a:ea typeface="Helvetica"/>
        <a:cs typeface="Helvetica"/>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38DC0-4772-4AB8-93DE-5C584646A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16</Pages>
  <Words>5616</Words>
  <Characters>33699</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Aquanet S.A.</Company>
  <LinksUpToDate>false</LinksUpToDate>
  <CharactersWithSpaces>39237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kancelaria_prawna</dc:creator>
  <cp:lastModifiedBy>kancelaria_prawna</cp:lastModifiedBy>
  <cp:revision>9</cp:revision>
  <cp:lastPrinted>2022-03-21T13:11:00Z</cp:lastPrinted>
  <dcterms:created xsi:type="dcterms:W3CDTF">2022-02-01T16:27:00Z</dcterms:created>
  <dcterms:modified xsi:type="dcterms:W3CDTF">2022-06-17T11:28:00Z</dcterms:modified>
</cp:coreProperties>
</file>